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people+xml" PartName="/word/peop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jc w:val="left"/>
        <w:rPr>
          <w:rFonts w:hint="eastAsia" w:ascii="仿宋" w:hAnsi="仿宋" w:eastAsia="仿宋" w:cs="仿宋"/>
          <w:b w:val="0"/>
          <w:bCs/>
          <w:sz w:val="32"/>
          <w:szCs w:val="21"/>
        </w:rPr>
      </w:pPr>
      <w:bookmarkStart w:id="1" w:name="_GoBack"/>
      <w:bookmarkEnd w:id="1"/>
      <w:r>
        <w:rPr>
          <w:rFonts w:ascii="微软简标宋"/>
          <w:sz w:val="36"/>
        </w:rPr>
        <w:drawing>
          <wp:inline distT="0" distB="0" distL="114300" distR="114300">
            <wp:extent cx="2766060" cy="464820"/>
            <wp:effectExtent l="0" t="0" r="15240" b="1143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2766060" cy="464820"/>
                    </a:xfrm>
                    <a:prstGeom prst="rect">
                      <a:avLst/>
                    </a:prstGeom>
                    <a:noFill/>
                    <a:ln>
                      <a:noFill/>
                    </a:ln>
                  </pic:spPr>
                </pic:pic>
              </a:graphicData>
            </a:graphic>
          </wp:inline>
        </w:drawing>
      </w:r>
    </w:p>
    <w:p>
      <w:pPr>
        <w:spacing w:line="360" w:lineRule="auto"/>
        <w:jc w:val="left"/>
        <w:rPr>
          <w:rFonts w:hint="eastAsia" w:ascii="仿宋" w:hAnsi="仿宋" w:eastAsia="仿宋" w:cs="仿宋"/>
          <w:b w:val="0"/>
          <w:bCs/>
          <w:sz w:val="32"/>
          <w:szCs w:val="21"/>
        </w:rPr>
      </w:pPr>
    </w:p>
    <w:p>
      <w:pPr>
        <w:spacing w:line="360" w:lineRule="auto"/>
        <w:jc w:val="center"/>
        <w:rPr>
          <w:rFonts w:hint="eastAsia" w:ascii="方正小标宋_GBK" w:hAnsi="方正小标宋_GBK" w:eastAsia="方正小标宋_GBK" w:cs="方正小标宋_GBK"/>
          <w:b w:val="0"/>
          <w:bCs/>
          <w:sz w:val="32"/>
          <w:szCs w:val="21"/>
        </w:rPr>
      </w:pPr>
      <w:r>
        <w:rPr>
          <w:rFonts w:hint="eastAsia" w:ascii="方正小标宋_GBK" w:hAnsi="方正小标宋_GBK" w:eastAsia="方正小标宋_GBK" w:cs="方正小标宋_GBK"/>
          <w:b w:val="0"/>
          <w:bCs/>
          <w:sz w:val="32"/>
          <w:szCs w:val="21"/>
        </w:rPr>
        <w:t>华夏理财有限责任公司理财产品投资协议书</w:t>
      </w:r>
    </w:p>
    <w:p>
      <w:pPr>
        <w:spacing w:line="360" w:lineRule="auto"/>
        <w:jc w:val="center"/>
        <w:rPr>
          <w:rFonts w:ascii="微软简标宋" w:eastAsia="微软简标宋"/>
          <w:b/>
          <w:sz w:val="32"/>
          <w:szCs w:val="21"/>
        </w:rPr>
      </w:pPr>
      <w:r>
        <w:rPr>
          <w:rFonts w:hint="eastAsia" w:ascii="仿宋" w:eastAsia="仿宋" w:cs="仿宋"/>
          <w:kern w:val="0"/>
          <w:sz w:val="24"/>
          <w:szCs w:val="24"/>
        </w:rPr>
        <w:t>理财非存款、产品有风险、投资须谨慎。</w:t>
      </w:r>
    </w:p>
    <w:p>
      <w:pPr>
        <w:adjustRightInd w:val="0"/>
        <w:snapToGrid w:val="0"/>
        <w:spacing w:line="360" w:lineRule="auto"/>
        <w:jc w:val="center"/>
        <w:rPr>
          <w:rFonts w:hint="eastAsia" w:ascii="仿宋" w:hAnsi="仿宋" w:eastAsia="仿宋" w:cs="仿宋"/>
          <w:b/>
          <w:szCs w:val="21"/>
        </w:rPr>
      </w:pPr>
      <w:r>
        <w:rPr>
          <w:rFonts w:hint="eastAsia" w:ascii="仿宋" w:hAnsi="仿宋" w:eastAsia="仿宋" w:cs="仿宋"/>
          <w:b/>
          <w:szCs w:val="21"/>
        </w:rPr>
        <w:t>重要提示</w:t>
      </w:r>
    </w:p>
    <w:p>
      <w:pPr>
        <w:adjustRightInd w:val="0"/>
        <w:snapToGrid w:val="0"/>
        <w:spacing w:line="360" w:lineRule="auto"/>
        <w:ind w:firstLine="422" w:firstLineChars="200"/>
        <w:rPr>
          <w:rFonts w:hint="eastAsia" w:ascii="仿宋" w:hAnsi="仿宋" w:eastAsia="仿宋" w:cs="仿宋"/>
          <w:szCs w:val="21"/>
        </w:rPr>
      </w:pPr>
      <w:r>
        <w:rPr>
          <w:rFonts w:hint="eastAsia" w:ascii="仿宋" w:hAnsi="仿宋" w:eastAsia="仿宋" w:cs="仿宋"/>
          <w:b/>
          <w:szCs w:val="21"/>
        </w:rPr>
        <w:t>尊敬的投资者：为了维护您的权益，请在签署本协议前，仔细阅读本协议各条款（特别是含有黑体文字的条款）。如您有疑问或不明之处，请向理财产品销售机构或华夏理财有限责任公司咨询。如需业务咨询和投诉，请拨打□</w:t>
      </w:r>
      <w:r>
        <w:rPr>
          <w:rFonts w:hint="eastAsia" w:ascii="仿宋" w:hAnsi="仿宋" w:eastAsia="仿宋" w:cs="仿宋"/>
          <w:color w:val="000000"/>
          <w:szCs w:val="21"/>
          <w:u w:val="single"/>
        </w:rPr>
        <w:t xml:space="preserve">　      </w:t>
      </w:r>
      <w:r>
        <w:rPr>
          <w:rFonts w:hint="eastAsia" w:ascii="仿宋" w:hAnsi="仿宋" w:eastAsia="仿宋" w:cs="仿宋"/>
          <w:b/>
          <w:szCs w:val="21"/>
        </w:rPr>
        <w:t>、□或</w:t>
      </w:r>
      <w:r>
        <w:rPr>
          <w:rFonts w:hint="eastAsia" w:ascii="仿宋" w:hAnsi="仿宋" w:eastAsia="仿宋" w:cs="仿宋"/>
          <w:color w:val="000000"/>
          <w:szCs w:val="21"/>
          <w:u w:val="single"/>
        </w:rPr>
        <w:t>　</w:t>
      </w:r>
      <w:r>
        <w:rPr>
          <w:rFonts w:hint="eastAsia" w:ascii="微软简仿宋" w:eastAsia="微软简仿宋"/>
          <w:color w:val="000000"/>
          <w:szCs w:val="21"/>
          <w:u w:val="single"/>
        </w:rPr>
        <w:t xml:space="preserve"> </w:t>
      </w:r>
      <w:r>
        <w:rPr>
          <w:rFonts w:ascii="微软简仿宋" w:eastAsia="微软简仿宋"/>
          <w:color w:val="000000"/>
          <w:szCs w:val="21"/>
          <w:u w:val="single"/>
        </w:rPr>
        <w:t>厦门银行股份有限公司</w:t>
      </w:r>
      <w:r>
        <w:rPr>
          <w:rFonts w:hint="eastAsia" w:ascii="仿宋" w:hAnsi="仿宋" w:eastAsia="仿宋" w:cs="仿宋"/>
          <w:color w:val="000000"/>
          <w:szCs w:val="21"/>
          <w:u w:val="single"/>
        </w:rPr>
        <w:t xml:space="preserve">      </w:t>
      </w:r>
      <w:r>
        <w:rPr>
          <w:rFonts w:hint="eastAsia" w:ascii="仿宋" w:hAnsi="仿宋" w:eastAsia="仿宋" w:cs="仿宋"/>
          <w:b/>
          <w:szCs w:val="21"/>
        </w:rPr>
        <w:t>代销机构客户服务热线。</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提请您在购买理财产品前特别注意以下事项：</w:t>
      </w:r>
    </w:p>
    <w:p>
      <w:pPr>
        <w:adjustRightInd w:val="0"/>
        <w:snapToGrid w:val="0"/>
        <w:spacing w:line="360" w:lineRule="auto"/>
        <w:ind w:firstLine="422" w:firstLineChars="200"/>
        <w:rPr>
          <w:rFonts w:hint="eastAsia" w:ascii="仿宋" w:hAnsi="仿宋" w:eastAsia="仿宋" w:cs="仿宋"/>
          <w:b/>
          <w:color w:val="000000"/>
          <w:szCs w:val="21"/>
        </w:rPr>
      </w:pPr>
      <w:r>
        <w:rPr>
          <w:rFonts w:hint="eastAsia" w:ascii="仿宋" w:hAnsi="仿宋" w:eastAsia="仿宋" w:cs="仿宋"/>
          <w:b/>
          <w:color w:val="000000"/>
          <w:szCs w:val="21"/>
        </w:rPr>
        <w:t>1</w:t>
      </w:r>
      <w:r>
        <w:rPr>
          <w:rFonts w:hint="eastAsia" w:ascii="仿宋" w:hAnsi="仿宋" w:eastAsia="仿宋" w:cs="仿宋"/>
          <w:bCs/>
          <w:color w:val="000000"/>
          <w:szCs w:val="21"/>
        </w:rPr>
        <w:t>．</w:t>
      </w:r>
      <w:r>
        <w:rPr>
          <w:rFonts w:hint="eastAsia" w:ascii="仿宋" w:hAnsi="仿宋" w:eastAsia="仿宋" w:cs="仿宋"/>
          <w:b/>
          <w:color w:val="000000"/>
          <w:szCs w:val="21"/>
        </w:rPr>
        <w:t>理财产品不保证本金和收益，投资者的本金可能会因市场变动而蒙受损失，投资者应充分理解产品的风险评级含义，充分认识投资风险，谨慎投资。</w:t>
      </w:r>
    </w:p>
    <w:p>
      <w:pPr>
        <w:adjustRightInd w:val="0"/>
        <w:snapToGrid w:val="0"/>
        <w:spacing w:line="360" w:lineRule="auto"/>
        <w:ind w:firstLine="422" w:firstLineChars="200"/>
        <w:rPr>
          <w:rFonts w:hint="eastAsia" w:ascii="仿宋" w:hAnsi="仿宋" w:eastAsia="仿宋" w:cs="仿宋"/>
          <w:b/>
          <w:color w:val="000000"/>
          <w:szCs w:val="21"/>
        </w:rPr>
      </w:pPr>
      <w:r>
        <w:rPr>
          <w:rFonts w:hint="eastAsia" w:ascii="仿宋" w:hAnsi="仿宋" w:eastAsia="仿宋" w:cs="仿宋"/>
          <w:b/>
          <w:color w:val="000000"/>
          <w:szCs w:val="21"/>
        </w:rPr>
        <w:t>2</w:t>
      </w:r>
      <w:r>
        <w:rPr>
          <w:rFonts w:hint="eastAsia" w:ascii="仿宋" w:hAnsi="仿宋" w:eastAsia="仿宋" w:cs="仿宋"/>
          <w:bCs/>
          <w:color w:val="000000"/>
          <w:szCs w:val="21"/>
        </w:rPr>
        <w:t>．</w:t>
      </w:r>
      <w:r>
        <w:rPr>
          <w:rFonts w:hint="eastAsia" w:ascii="仿宋" w:hAnsi="仿宋" w:eastAsia="仿宋" w:cs="仿宋"/>
          <w:b/>
          <w:color w:val="000000"/>
          <w:szCs w:val="21"/>
        </w:rPr>
        <w:t>本协议中的任何业绩比较基准、测算收益、</w:t>
      </w:r>
      <w:r>
        <w:rPr>
          <w:rFonts w:hint="eastAsia" w:ascii="仿宋" w:hAnsi="仿宋" w:eastAsia="仿宋" w:cs="仿宋"/>
          <w:b/>
          <w:color w:val="000000"/>
          <w:szCs w:val="21"/>
          <w:lang w:val="en-US" w:eastAsia="zh-CN"/>
        </w:rPr>
        <w:t>目标</w:t>
      </w:r>
      <w:r>
        <w:rPr>
          <w:rFonts w:hint="eastAsia" w:ascii="仿宋" w:hAnsi="仿宋" w:eastAsia="仿宋" w:cs="仿宋"/>
          <w:b/>
          <w:color w:val="000000"/>
          <w:szCs w:val="21"/>
        </w:rPr>
        <w:t>收益或类似表述均不代表投资者可能获得的实际收益，亦不构成华夏理财有限责任公司对理财产品的任何收益承诺。</w:t>
      </w:r>
    </w:p>
    <w:p>
      <w:pPr>
        <w:adjustRightInd w:val="0"/>
        <w:snapToGrid w:val="0"/>
        <w:spacing w:line="360" w:lineRule="auto"/>
        <w:ind w:firstLine="422" w:firstLineChars="200"/>
        <w:rPr>
          <w:rFonts w:hint="eastAsia" w:ascii="仿宋" w:hAnsi="仿宋" w:eastAsia="仿宋" w:cs="仿宋"/>
          <w:b/>
          <w:color w:val="000000"/>
          <w:szCs w:val="21"/>
        </w:rPr>
      </w:pPr>
      <w:r>
        <w:rPr>
          <w:rFonts w:hint="eastAsia" w:ascii="仿宋" w:hAnsi="仿宋" w:eastAsia="仿宋" w:cs="仿宋"/>
          <w:b/>
          <w:color w:val="000000"/>
          <w:szCs w:val="21"/>
        </w:rPr>
        <w:t>3</w:t>
      </w:r>
      <w:r>
        <w:rPr>
          <w:rFonts w:hint="eastAsia" w:ascii="仿宋" w:hAnsi="仿宋" w:eastAsia="仿宋" w:cs="仿宋"/>
          <w:bCs/>
          <w:color w:val="000000"/>
          <w:szCs w:val="21"/>
        </w:rPr>
        <w:t>．</w:t>
      </w:r>
      <w:r>
        <w:rPr>
          <w:rFonts w:hint="eastAsia" w:ascii="仿宋" w:hAnsi="仿宋" w:eastAsia="仿宋" w:cs="仿宋"/>
          <w:b/>
          <w:color w:val="000000"/>
          <w:szCs w:val="21"/>
        </w:rPr>
        <w:t>理财产品的过往平均业绩和最好、最差业绩或类似表述均不代表甲方最终获得的实际收益，亦不构成乙方对理财产品本金和收益的任何承诺或保证。风险等级或结构相同的同类理财产品既往的业绩并不代表甲方可预期的收益。</w:t>
      </w:r>
    </w:p>
    <w:p>
      <w:pPr>
        <w:adjustRightInd w:val="0"/>
        <w:snapToGrid w:val="0"/>
        <w:spacing w:line="360" w:lineRule="auto"/>
        <w:ind w:firstLine="422" w:firstLineChars="200"/>
        <w:rPr>
          <w:rFonts w:hint="eastAsia" w:ascii="仿宋" w:hAnsi="仿宋" w:eastAsia="仿宋" w:cs="仿宋"/>
          <w:bCs/>
          <w:color w:val="000000"/>
          <w:szCs w:val="21"/>
        </w:rPr>
      </w:pPr>
      <w:r>
        <w:rPr>
          <w:rFonts w:hint="eastAsia" w:ascii="仿宋" w:hAnsi="仿宋" w:eastAsia="仿宋" w:cs="仿宋"/>
          <w:b/>
          <w:color w:val="000000"/>
          <w:szCs w:val="21"/>
        </w:rPr>
        <w:t>4</w:t>
      </w:r>
      <w:r>
        <w:rPr>
          <w:rFonts w:hint="eastAsia" w:ascii="仿宋" w:hAnsi="仿宋" w:eastAsia="仿宋" w:cs="仿宋"/>
          <w:bCs/>
          <w:color w:val="000000"/>
          <w:szCs w:val="21"/>
        </w:rPr>
        <w:t>．请认真阅读本协议，全面了解各条款，特别注意含有黑体字标题或黑体字文字的条款。</w:t>
      </w:r>
    </w:p>
    <w:p>
      <w:pPr>
        <w:adjustRightInd w:val="0"/>
        <w:snapToGrid w:val="0"/>
        <w:spacing w:line="360" w:lineRule="auto"/>
        <w:ind w:firstLine="422" w:firstLineChars="200"/>
        <w:jc w:val="left"/>
        <w:rPr>
          <w:rFonts w:hint="eastAsia" w:ascii="仿宋" w:hAnsi="仿宋" w:eastAsia="仿宋" w:cs="仿宋"/>
          <w:b/>
          <w:color w:val="000000"/>
          <w:szCs w:val="21"/>
        </w:rPr>
      </w:pP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甲方（即购买理财产品的投资者）本着自主决策、自愿委托、风险自担的原则，委托乙方（华夏理财有限责任公司）按照本协议、理财产品说明书、风险揭示书等理财产品销售文件约定的投资策略、风险承担和收益分配方式，对甲方托付的财产进行投资和管理。乙方按照理财产品销售文件约定和实际投资收益向甲方支付收益，乙方不保证本金支付和收益水平。为明确双方的权利义务，经平等协商签订本协议。</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本协议与理财产品说明书、风险揭示书、销售（代理销售）协议书、投资者权益须知及理财产品销售机构提供的其他理财产品交易单据共同构成完整的不可分割的理财销售文件，具有同等法律效力。本协议与理财产品说明书不一致的，以理财产品说明书为准；本协议未及事项，以理财产品说明书、风险揭示书、销售（代理销售）协议书等相关文件约定为准。</w:t>
      </w:r>
    </w:p>
    <w:p>
      <w:pPr>
        <w:adjustRightInd w:val="0"/>
        <w:snapToGrid w:val="0"/>
        <w:spacing w:line="360" w:lineRule="auto"/>
        <w:ind w:firstLine="422" w:firstLineChars="200"/>
        <w:rPr>
          <w:rFonts w:hint="eastAsia" w:ascii="仿宋" w:hAnsi="仿宋" w:eastAsia="仿宋" w:cs="仿宋"/>
          <w:color w:val="000000"/>
          <w:szCs w:val="21"/>
        </w:rPr>
      </w:pPr>
      <w:r>
        <w:rPr>
          <w:rFonts w:hint="eastAsia" w:ascii="仿宋" w:hAnsi="仿宋" w:eastAsia="仿宋" w:cs="仿宋"/>
          <w:b/>
          <w:color w:val="000000"/>
          <w:szCs w:val="21"/>
        </w:rPr>
        <w:t>理财非存款、产品有风险、投资须谨慎。</w:t>
      </w:r>
      <w:r>
        <w:rPr>
          <w:rFonts w:hint="eastAsia" w:ascii="仿宋" w:hAnsi="仿宋" w:eastAsia="仿宋" w:cs="仿宋"/>
          <w:bCs/>
          <w:color w:val="000000"/>
          <w:szCs w:val="21"/>
        </w:rPr>
        <w:t>理财产品销售、投资运作过程中的风险因素详见理财产品说明书、风险揭示书，甲方应仔细阅读产品说明书、风险揭示书详细条款并充分理解理财投资可能发生的风险。</w:t>
      </w:r>
    </w:p>
    <w:p>
      <w:pPr>
        <w:adjustRightInd w:val="0"/>
        <w:snapToGrid w:val="0"/>
        <w:spacing w:line="360" w:lineRule="auto"/>
        <w:ind w:firstLine="422" w:firstLineChars="200"/>
        <w:outlineLvl w:val="0"/>
        <w:rPr>
          <w:rFonts w:hint="eastAsia" w:ascii="仿宋" w:hAnsi="仿宋" w:eastAsia="仿宋" w:cs="仿宋"/>
          <w:b/>
          <w:color w:val="000000"/>
          <w:szCs w:val="21"/>
        </w:rPr>
      </w:pPr>
      <w:r>
        <w:rPr>
          <w:rFonts w:hint="eastAsia" w:ascii="仿宋" w:hAnsi="仿宋" w:eastAsia="仿宋" w:cs="仿宋"/>
          <w:b/>
          <w:color w:val="000000"/>
          <w:szCs w:val="21"/>
        </w:rPr>
        <w:t>一、声明与保证</w:t>
      </w:r>
    </w:p>
    <w:p>
      <w:pPr>
        <w:adjustRightInd w:val="0"/>
        <w:snapToGrid w:val="0"/>
        <w:spacing w:line="360" w:lineRule="auto"/>
        <w:ind w:firstLine="420" w:firstLineChars="200"/>
        <w:rPr>
          <w:rFonts w:hint="eastAsia" w:ascii="仿宋" w:hAnsi="仿宋" w:eastAsia="仿宋" w:cs="仿宋"/>
          <w:bCs/>
          <w:color w:val="000000"/>
          <w:szCs w:val="21"/>
        </w:rPr>
      </w:pPr>
      <w:r>
        <w:rPr>
          <w:rFonts w:hint="eastAsia" w:ascii="仿宋" w:hAnsi="仿宋" w:eastAsia="仿宋" w:cs="仿宋"/>
          <w:bCs/>
          <w:color w:val="000000"/>
          <w:szCs w:val="21"/>
        </w:rPr>
        <w:t>（一）甲方声明：</w:t>
      </w:r>
    </w:p>
    <w:p>
      <w:pPr>
        <w:adjustRightInd w:val="0"/>
        <w:snapToGrid w:val="0"/>
        <w:spacing w:line="360" w:lineRule="auto"/>
        <w:ind w:firstLine="420" w:firstLineChars="200"/>
        <w:rPr>
          <w:rFonts w:hint="eastAsia" w:ascii="仿宋" w:hAnsi="仿宋" w:eastAsia="仿宋" w:cs="仿宋"/>
          <w:bCs/>
          <w:color w:val="000000"/>
          <w:szCs w:val="21"/>
        </w:rPr>
      </w:pPr>
      <w:r>
        <w:rPr>
          <w:rFonts w:hint="eastAsia" w:ascii="仿宋" w:hAnsi="仿宋" w:eastAsia="仿宋" w:cs="仿宋"/>
          <w:bCs/>
          <w:color w:val="000000"/>
          <w:szCs w:val="21"/>
        </w:rPr>
        <w:t>1．当甲方为非机构投资者时，甲方声明具有完全民事行为能力，在签订本协议前已在理财产品销售机构完成风险承受能力评估，并获知理财产品销售机构对甲方的风险承受能力评估结果，确认甲方本人的风险承受能力，完全理解拟投资理财产品的基本信息和相应风险。</w:t>
      </w:r>
    </w:p>
    <w:p>
      <w:pPr>
        <w:adjustRightInd w:val="0"/>
        <w:snapToGrid w:val="0"/>
        <w:spacing w:line="360" w:lineRule="auto"/>
        <w:ind w:firstLine="420" w:firstLineChars="200"/>
        <w:rPr>
          <w:rFonts w:hint="eastAsia" w:ascii="仿宋" w:hAnsi="仿宋" w:eastAsia="仿宋" w:cs="仿宋"/>
          <w:bCs/>
          <w:color w:val="000000"/>
          <w:szCs w:val="21"/>
        </w:rPr>
      </w:pPr>
      <w:r>
        <w:rPr>
          <w:rFonts w:hint="eastAsia" w:ascii="仿宋" w:hAnsi="仿宋" w:eastAsia="仿宋" w:cs="仿宋"/>
          <w:bCs/>
          <w:color w:val="000000"/>
          <w:szCs w:val="21"/>
        </w:rPr>
        <w:t>2．甲方声明已阅知本协议，甲方已完全知晓并充分理解甲乙双方的权利、义务，充分理解理财投资的风险，接受并签署本协议及其他理财产品销售文件。</w:t>
      </w:r>
    </w:p>
    <w:p>
      <w:pPr>
        <w:adjustRightInd w:val="0"/>
        <w:snapToGrid w:val="0"/>
        <w:spacing w:line="360" w:lineRule="auto"/>
        <w:ind w:firstLine="422" w:firstLineChars="200"/>
        <w:rPr>
          <w:rFonts w:hint="eastAsia" w:ascii="仿宋" w:hAnsi="仿宋" w:eastAsia="仿宋" w:cs="仿宋"/>
          <w:b/>
          <w:color w:val="000000"/>
          <w:szCs w:val="21"/>
        </w:rPr>
      </w:pPr>
      <w:r>
        <w:rPr>
          <w:rFonts w:hint="eastAsia" w:ascii="仿宋" w:hAnsi="仿宋" w:eastAsia="仿宋" w:cs="仿宋"/>
          <w:b/>
          <w:color w:val="000000"/>
          <w:szCs w:val="21"/>
        </w:rPr>
        <w:t>3</w:t>
      </w:r>
      <w:r>
        <w:rPr>
          <w:rFonts w:hint="eastAsia" w:ascii="仿宋" w:hAnsi="仿宋" w:eastAsia="仿宋" w:cs="仿宋"/>
          <w:bCs/>
          <w:color w:val="000000"/>
          <w:szCs w:val="21"/>
        </w:rPr>
        <w:t>．</w:t>
      </w:r>
      <w:r>
        <w:rPr>
          <w:rFonts w:hint="eastAsia" w:ascii="仿宋" w:hAnsi="仿宋" w:eastAsia="仿宋" w:cs="仿宋"/>
          <w:b/>
          <w:color w:val="000000"/>
          <w:szCs w:val="21"/>
        </w:rPr>
        <w:t>甲方声明，甲方的投资决策由甲方基于自身判断独立、自主、谨慎做出的，并已知晓且能够承担产品可能出现的各种风险，愿意并能承担风险。</w:t>
      </w:r>
    </w:p>
    <w:p>
      <w:pPr>
        <w:adjustRightInd w:val="0"/>
        <w:snapToGrid w:val="0"/>
        <w:spacing w:line="360" w:lineRule="auto"/>
        <w:ind w:firstLine="420" w:firstLineChars="200"/>
        <w:rPr>
          <w:rFonts w:hint="eastAsia" w:ascii="仿宋" w:hAnsi="仿宋" w:eastAsia="仿宋" w:cs="仿宋"/>
          <w:bCs/>
          <w:color w:val="000000"/>
          <w:szCs w:val="21"/>
        </w:rPr>
      </w:pPr>
      <w:r>
        <w:rPr>
          <w:rFonts w:hint="eastAsia" w:ascii="仿宋" w:hAnsi="仿宋" w:eastAsia="仿宋" w:cs="仿宋"/>
          <w:bCs/>
          <w:color w:val="000000"/>
          <w:szCs w:val="21"/>
        </w:rPr>
        <w:t>4．甲方若为非机构投资者，甲方声明以合法持有的自有资金购买乙方发行的理财产品。</w:t>
      </w:r>
    </w:p>
    <w:p>
      <w:pPr>
        <w:adjustRightInd w:val="0"/>
        <w:snapToGrid w:val="0"/>
        <w:spacing w:line="360" w:lineRule="auto"/>
        <w:ind w:firstLine="420" w:firstLineChars="200"/>
        <w:rPr>
          <w:rFonts w:hint="eastAsia" w:ascii="仿宋" w:hAnsi="仿宋" w:eastAsia="仿宋" w:cs="仿宋"/>
          <w:bCs/>
          <w:color w:val="000000"/>
          <w:szCs w:val="21"/>
        </w:rPr>
      </w:pPr>
      <w:r>
        <w:rPr>
          <w:rFonts w:hint="eastAsia" w:ascii="仿宋" w:hAnsi="仿宋" w:eastAsia="仿宋" w:cs="仿宋"/>
          <w:bCs/>
          <w:color w:val="000000"/>
          <w:szCs w:val="21"/>
        </w:rPr>
        <w:t>5．甲方若为机构投资者（含资产管理产品），甲方声明以合法持有的自有资金或合法募集资金购买乙方发行的理财产品。</w:t>
      </w:r>
    </w:p>
    <w:p>
      <w:pPr>
        <w:adjustRightInd w:val="0"/>
        <w:snapToGrid w:val="0"/>
        <w:spacing w:line="360" w:lineRule="auto"/>
        <w:ind w:firstLine="420" w:firstLineChars="200"/>
        <w:rPr>
          <w:rFonts w:hint="eastAsia" w:ascii="仿宋" w:hAnsi="仿宋" w:eastAsia="仿宋" w:cs="仿宋"/>
          <w:bCs/>
          <w:color w:val="000000"/>
          <w:szCs w:val="21"/>
        </w:rPr>
      </w:pPr>
      <w:r>
        <w:rPr>
          <w:rFonts w:hint="eastAsia" w:ascii="仿宋" w:hAnsi="仿宋" w:eastAsia="仿宋" w:cs="仿宋"/>
          <w:bCs/>
          <w:color w:val="000000"/>
          <w:szCs w:val="21"/>
        </w:rPr>
        <w:t>6．甲方声明认可本协议及其他理财产品销售文件约定的信息披露途径，已知悉甲方应注意查询的事项，并同意乙方按照本协议及理财产品销售文件约定进行相关通知和信息披露。</w:t>
      </w:r>
    </w:p>
    <w:p>
      <w:pPr>
        <w:adjustRightInd w:val="0"/>
        <w:snapToGrid w:val="0"/>
        <w:spacing w:line="360" w:lineRule="auto"/>
        <w:ind w:firstLine="422" w:firstLineChars="200"/>
        <w:rPr>
          <w:rFonts w:hint="eastAsia" w:ascii="仿宋" w:hAnsi="仿宋" w:eastAsia="仿宋" w:cs="仿宋"/>
          <w:b/>
          <w:color w:val="000000"/>
          <w:szCs w:val="21"/>
        </w:rPr>
      </w:pPr>
      <w:r>
        <w:rPr>
          <w:rFonts w:hint="eastAsia" w:ascii="仿宋" w:hAnsi="仿宋" w:eastAsia="仿宋" w:cs="仿宋"/>
          <w:b/>
          <w:color w:val="000000"/>
          <w:szCs w:val="21"/>
        </w:rPr>
        <w:t>7</w:t>
      </w:r>
      <w:r>
        <w:rPr>
          <w:rFonts w:hint="eastAsia" w:ascii="仿宋" w:hAnsi="仿宋" w:eastAsia="仿宋" w:cs="仿宋"/>
          <w:bCs/>
          <w:color w:val="000000"/>
          <w:szCs w:val="21"/>
        </w:rPr>
        <w:t>．</w:t>
      </w:r>
      <w:r>
        <w:rPr>
          <w:rFonts w:hint="eastAsia" w:ascii="仿宋" w:hAnsi="仿宋" w:eastAsia="仿宋" w:cs="仿宋"/>
          <w:b/>
          <w:color w:val="000000"/>
          <w:szCs w:val="21"/>
        </w:rPr>
        <w:t>甲方声明当甲方通过理财产品销售机构的网上银行、手机银行、APP等电子销售渠道购买理财产品时，甲方认可其在销售机构电子渠道点击确认同意的理财产品销售文件的合法有效性，认可电子签约与纸质签署具有同等效力。</w:t>
      </w:r>
    </w:p>
    <w:p>
      <w:pPr>
        <w:adjustRightInd w:val="0"/>
        <w:snapToGrid w:val="0"/>
        <w:spacing w:line="360" w:lineRule="auto"/>
        <w:ind w:firstLine="422" w:firstLineChars="200"/>
        <w:rPr>
          <w:rFonts w:hint="eastAsia" w:ascii="仿宋" w:hAnsi="仿宋" w:eastAsia="仿宋" w:cs="仿宋"/>
          <w:b/>
          <w:color w:val="000000"/>
          <w:szCs w:val="21"/>
        </w:rPr>
      </w:pPr>
      <w:r>
        <w:rPr>
          <w:rFonts w:hint="eastAsia" w:ascii="仿宋" w:hAnsi="仿宋" w:eastAsia="仿宋" w:cs="仿宋"/>
          <w:b/>
          <w:color w:val="000000"/>
          <w:szCs w:val="21"/>
        </w:rPr>
        <w:t>8</w:t>
      </w:r>
      <w:r>
        <w:rPr>
          <w:rFonts w:hint="eastAsia" w:ascii="仿宋" w:hAnsi="仿宋" w:eastAsia="仿宋" w:cs="仿宋"/>
          <w:bCs/>
          <w:color w:val="000000"/>
          <w:szCs w:val="21"/>
        </w:rPr>
        <w:t>．</w:t>
      </w:r>
      <w:r>
        <w:rPr>
          <w:rFonts w:hint="eastAsia" w:ascii="仿宋" w:hAnsi="仿宋" w:eastAsia="仿宋" w:cs="仿宋"/>
          <w:b/>
          <w:color w:val="000000"/>
          <w:szCs w:val="21"/>
        </w:rPr>
        <w:t>甲方声明同意理财产品销售机构记录（记录方式包括但不限于录音、录像、录屏等）甲方操作行为（包括但不限于购买、赎回、撤单、修改分红方式等业务），并确认以上记录在双方发生争议时可作为合法有效的证据使用。</w:t>
      </w:r>
    </w:p>
    <w:p>
      <w:pPr>
        <w:adjustRightInd w:val="0"/>
        <w:snapToGrid w:val="0"/>
        <w:spacing w:line="360" w:lineRule="auto"/>
        <w:ind w:firstLine="420" w:firstLineChars="200"/>
        <w:rPr>
          <w:rFonts w:hint="eastAsia" w:ascii="仿宋" w:hAnsi="仿宋" w:eastAsia="仿宋" w:cs="仿宋"/>
          <w:bCs/>
          <w:color w:val="000000"/>
          <w:szCs w:val="21"/>
        </w:rPr>
      </w:pPr>
      <w:r>
        <w:rPr>
          <w:rFonts w:hint="eastAsia" w:ascii="仿宋" w:hAnsi="仿宋" w:eastAsia="仿宋" w:cs="仿宋"/>
          <w:bCs/>
          <w:color w:val="000000"/>
          <w:szCs w:val="21"/>
        </w:rPr>
        <w:t>（二）乙方声明与保证：</w:t>
      </w:r>
    </w:p>
    <w:p>
      <w:pPr>
        <w:adjustRightInd w:val="0"/>
        <w:snapToGrid w:val="0"/>
        <w:spacing w:line="360" w:lineRule="auto"/>
        <w:ind w:firstLine="420" w:firstLineChars="200"/>
        <w:rPr>
          <w:rFonts w:hint="eastAsia" w:ascii="仿宋" w:hAnsi="仿宋" w:eastAsia="仿宋" w:cs="仿宋"/>
          <w:bCs/>
          <w:color w:val="000000"/>
          <w:szCs w:val="21"/>
        </w:rPr>
      </w:pPr>
      <w:r>
        <w:rPr>
          <w:rFonts w:hint="eastAsia" w:ascii="仿宋" w:hAnsi="仿宋" w:eastAsia="仿宋" w:cs="仿宋"/>
          <w:bCs/>
          <w:color w:val="000000"/>
          <w:szCs w:val="21"/>
        </w:rPr>
        <w:t>乙方声明按照监管要求及理财产品说明书约定，恪尽职守、诚实信用、谨慎勤勉地管理理财产品，但不保证理财产品一定盈利或不会亏损，也不保证最低收益。</w:t>
      </w:r>
    </w:p>
    <w:p>
      <w:pPr>
        <w:adjustRightInd w:val="0"/>
        <w:snapToGrid w:val="0"/>
        <w:spacing w:line="360" w:lineRule="auto"/>
        <w:ind w:firstLine="422" w:firstLineChars="200"/>
        <w:jc w:val="left"/>
        <w:outlineLvl w:val="0"/>
        <w:rPr>
          <w:rFonts w:hint="eastAsia" w:ascii="仿宋" w:hAnsi="仿宋" w:eastAsia="仿宋" w:cs="仿宋"/>
          <w:b/>
          <w:bCs/>
          <w:color w:val="000000"/>
          <w:szCs w:val="21"/>
        </w:rPr>
      </w:pPr>
      <w:r>
        <w:rPr>
          <w:rFonts w:hint="eastAsia" w:ascii="仿宋" w:hAnsi="仿宋" w:eastAsia="仿宋" w:cs="仿宋"/>
          <w:b/>
          <w:bCs/>
          <w:color w:val="000000"/>
          <w:szCs w:val="21"/>
        </w:rPr>
        <w:t>二、名词释义</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1</w:t>
      </w:r>
      <w:r>
        <w:rPr>
          <w:rFonts w:hint="eastAsia" w:ascii="仿宋" w:hAnsi="仿宋" w:eastAsia="仿宋" w:cs="仿宋"/>
          <w:bCs/>
          <w:color w:val="000000"/>
          <w:szCs w:val="21"/>
        </w:rPr>
        <w:t>．</w:t>
      </w:r>
      <w:r>
        <w:rPr>
          <w:rFonts w:hint="eastAsia" w:ascii="仿宋" w:hAnsi="仿宋" w:eastAsia="仿宋" w:cs="仿宋"/>
          <w:color w:val="000000"/>
          <w:szCs w:val="21"/>
        </w:rPr>
        <w:t>理财产品：指由乙方按照理财产品销售文件约定的条件和实际投资收益情况向投资者支付收益、不保证本金支付和收益水平的非保本理财产品。产品的具体细节详见理财产品说明书、风险揭示书、投资者权益须知。</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2</w:t>
      </w:r>
      <w:r>
        <w:rPr>
          <w:rFonts w:hint="eastAsia" w:ascii="仿宋" w:hAnsi="仿宋" w:eastAsia="仿宋" w:cs="仿宋"/>
          <w:bCs/>
          <w:color w:val="000000"/>
          <w:szCs w:val="21"/>
        </w:rPr>
        <w:t>．</w:t>
      </w:r>
      <w:r>
        <w:rPr>
          <w:rFonts w:hint="eastAsia" w:ascii="仿宋" w:hAnsi="仿宋" w:eastAsia="仿宋" w:cs="仿宋"/>
          <w:color w:val="000000"/>
          <w:szCs w:val="21"/>
        </w:rPr>
        <w:t>公募理财产品：根据募集方式不同，将理财产品分为公募理财产品和私募理财产品。公募理财产品指面向不特定社会公众公开发行的理财产品。</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3</w:t>
      </w:r>
      <w:r>
        <w:rPr>
          <w:rFonts w:hint="eastAsia" w:ascii="仿宋" w:hAnsi="仿宋" w:eastAsia="仿宋" w:cs="仿宋"/>
          <w:bCs/>
          <w:color w:val="000000"/>
          <w:szCs w:val="21"/>
        </w:rPr>
        <w:t>．</w:t>
      </w:r>
      <w:r>
        <w:rPr>
          <w:rFonts w:hint="eastAsia" w:ascii="仿宋" w:hAnsi="仿宋" w:eastAsia="仿宋" w:cs="仿宋"/>
          <w:color w:val="000000"/>
          <w:szCs w:val="21"/>
        </w:rPr>
        <w:t>私募理财产品：根据募集方式不同，将理财产品分为公募理财产品和私募理财产品。私募理财产品指面向合格投资者非公开发行的理财产品。</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4</w:t>
      </w:r>
      <w:r>
        <w:rPr>
          <w:rFonts w:hint="eastAsia" w:ascii="仿宋" w:hAnsi="仿宋" w:eastAsia="仿宋" w:cs="仿宋"/>
          <w:bCs/>
          <w:color w:val="000000"/>
          <w:szCs w:val="21"/>
        </w:rPr>
        <w:t>．</w:t>
      </w:r>
      <w:r>
        <w:rPr>
          <w:rFonts w:hint="eastAsia" w:ascii="仿宋" w:hAnsi="仿宋" w:eastAsia="仿宋" w:cs="仿宋"/>
          <w:color w:val="000000"/>
          <w:szCs w:val="21"/>
        </w:rPr>
        <w:t>合格投资者：合格投资者是指具备相应风险识别能力和风险承受能力，投资于单只理财产品不低于一定金额且符合下列条件的自然人、法人或者依法成立的其他组织：</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（1）具有2年以上投资经历，且满足家庭金融净资产不低于300万元人民币，或者家庭金融资产不低于500万元人民币，或者近3年本人年均收入不低于40万元人民币；</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（2）最近1年末净资产不低于1000万元人民币的法人或者依法成立的其他组织；</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（3）国务院银行业监督管理机构规定的其他情形。</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5</w:t>
      </w:r>
      <w:r>
        <w:rPr>
          <w:rFonts w:hint="eastAsia" w:ascii="仿宋" w:hAnsi="仿宋" w:eastAsia="仿宋" w:cs="仿宋"/>
          <w:bCs/>
          <w:color w:val="000000"/>
          <w:szCs w:val="21"/>
        </w:rPr>
        <w:t>．协议的当事人：包括理财产品管理人和理财产品投资者。</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6</w:t>
      </w:r>
      <w:r>
        <w:rPr>
          <w:rFonts w:hint="eastAsia" w:ascii="仿宋" w:hAnsi="仿宋" w:eastAsia="仿宋" w:cs="仿宋"/>
          <w:bCs/>
          <w:color w:val="000000"/>
          <w:szCs w:val="21"/>
        </w:rPr>
        <w:t>．</w:t>
      </w:r>
      <w:r>
        <w:rPr>
          <w:rFonts w:hint="eastAsia" w:ascii="仿宋" w:hAnsi="仿宋" w:eastAsia="仿宋" w:cs="仿宋"/>
          <w:color w:val="000000"/>
          <w:szCs w:val="21"/>
        </w:rPr>
        <w:t>理财产品管理人或产品管理人或乙方：指华夏理财有限责任公司。</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7</w:t>
      </w:r>
      <w:r>
        <w:rPr>
          <w:rFonts w:hint="eastAsia" w:ascii="仿宋" w:hAnsi="仿宋" w:eastAsia="仿宋" w:cs="仿宋"/>
          <w:bCs/>
          <w:color w:val="000000"/>
          <w:szCs w:val="21"/>
        </w:rPr>
        <w:t>．</w:t>
      </w:r>
      <w:r>
        <w:rPr>
          <w:rFonts w:hint="eastAsia" w:ascii="仿宋" w:hAnsi="仿宋" w:eastAsia="仿宋" w:cs="仿宋"/>
          <w:color w:val="000000"/>
          <w:szCs w:val="21"/>
        </w:rPr>
        <w:t>投资者或甲方：指理财产品投资者。</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8</w:t>
      </w:r>
      <w:r>
        <w:rPr>
          <w:rFonts w:hint="eastAsia" w:ascii="仿宋" w:hAnsi="仿宋" w:eastAsia="仿宋" w:cs="仿宋"/>
          <w:bCs/>
          <w:color w:val="000000"/>
          <w:szCs w:val="21"/>
        </w:rPr>
        <w:t>．</w:t>
      </w:r>
      <w:r>
        <w:rPr>
          <w:rFonts w:hint="eastAsia" w:ascii="仿宋" w:hAnsi="仿宋" w:eastAsia="仿宋" w:cs="仿宋"/>
          <w:color w:val="000000"/>
          <w:szCs w:val="21"/>
        </w:rPr>
        <w:t>托管人：指乙方选定的托管机构。具体托管机构名称、托管费以及其他事项以理财产品说明书约定为准。</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9</w:t>
      </w:r>
      <w:r>
        <w:rPr>
          <w:rFonts w:hint="eastAsia" w:ascii="仿宋" w:hAnsi="仿宋" w:eastAsia="仿宋" w:cs="仿宋"/>
          <w:bCs/>
          <w:color w:val="000000"/>
          <w:szCs w:val="21"/>
        </w:rPr>
        <w:t>．</w:t>
      </w:r>
      <w:r>
        <w:rPr>
          <w:rFonts w:hint="eastAsia" w:ascii="仿宋" w:hAnsi="仿宋" w:eastAsia="仿宋" w:cs="仿宋"/>
          <w:color w:val="000000"/>
          <w:szCs w:val="21"/>
        </w:rPr>
        <w:t>理财产品销售机构或销售机构：包括乙方及乙方委托的理财产品代理销售机构。具体销售机构名称、销售费率以及其他事项以销售（代理销售）协议书、理财产品说明书以及乙方最新公告约定为准。</w:t>
      </w:r>
    </w:p>
    <w:p>
      <w:pPr>
        <w:numPr>
          <w:ins w:id="0" w:author="张晓华" w:date="2021-07-12T10:45:00Z"/>
        </w:num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10</w:t>
      </w:r>
      <w:r>
        <w:rPr>
          <w:rFonts w:hint="eastAsia" w:ascii="仿宋" w:hAnsi="仿宋" w:eastAsia="仿宋" w:cs="仿宋"/>
          <w:bCs/>
          <w:color w:val="000000"/>
          <w:szCs w:val="21"/>
        </w:rPr>
        <w:t>．</w:t>
      </w:r>
      <w:r>
        <w:rPr>
          <w:rFonts w:hint="eastAsia" w:ascii="仿宋" w:hAnsi="仿宋" w:eastAsia="仿宋" w:cs="仿宋"/>
          <w:color w:val="000000"/>
          <w:szCs w:val="21"/>
        </w:rPr>
        <w:t>代理销售机构或代销机构：接受乙方委托销售其发行的理财产品的代理销售机构，包括其他理财公司，商业银行、农村合作银行、村镇银行、农村信用合作社等吸收公众存款的银行业金融机构，以及银保监会规定的其他机构。</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11</w:t>
      </w:r>
      <w:r>
        <w:rPr>
          <w:rFonts w:hint="eastAsia" w:ascii="仿宋" w:hAnsi="仿宋" w:eastAsia="仿宋" w:cs="仿宋"/>
          <w:bCs/>
          <w:color w:val="000000"/>
          <w:szCs w:val="21"/>
        </w:rPr>
        <w:t>．</w:t>
      </w:r>
      <w:r>
        <w:rPr>
          <w:rFonts w:hint="eastAsia" w:ascii="仿宋" w:hAnsi="仿宋" w:eastAsia="仿宋" w:cs="仿宋"/>
          <w:color w:val="000000"/>
          <w:szCs w:val="21"/>
        </w:rPr>
        <w:t>理财投资合作机构：包括但不限于乙方发行理财产品所投资资产管理产品的发行机构、根据合同约定从事理财产品受托投资的机构以及与理财产品投资管理相关的投资顾问等。</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12</w:t>
      </w:r>
      <w:r>
        <w:rPr>
          <w:rFonts w:hint="eastAsia" w:ascii="仿宋" w:hAnsi="仿宋" w:eastAsia="仿宋" w:cs="仿宋"/>
          <w:bCs/>
          <w:color w:val="000000"/>
          <w:szCs w:val="21"/>
        </w:rPr>
        <w:t>．</w:t>
      </w:r>
      <w:r>
        <w:rPr>
          <w:rFonts w:hint="eastAsia" w:ascii="仿宋" w:hAnsi="仿宋" w:eastAsia="仿宋" w:cs="仿宋"/>
          <w:color w:val="000000"/>
          <w:szCs w:val="21"/>
        </w:rPr>
        <w:t>理财产品宣传推介材料：指理财产品销售机构为宣传推介理财产品向投资者分发或者发布，使投资者可以获得的文字、图片、音频、视频以及其他形式的信息。</w:t>
      </w:r>
    </w:p>
    <w:p>
      <w:pPr>
        <w:widowControl/>
        <w:spacing w:line="360" w:lineRule="auto"/>
        <w:ind w:firstLine="420" w:firstLineChars="200"/>
        <w:jc w:val="left"/>
        <w:rPr>
          <w:rFonts w:hint="eastAsia" w:ascii="仿宋" w:hAnsi="仿宋" w:eastAsia="仿宋" w:cs="仿宋"/>
          <w:color w:val="000000"/>
          <w:szCs w:val="21"/>
        </w:rPr>
      </w:pPr>
      <w:r>
        <w:rPr>
          <w:rFonts w:hint="eastAsia" w:ascii="仿宋" w:hAnsi="仿宋" w:eastAsia="仿宋" w:cs="仿宋"/>
          <w:color w:val="000000"/>
          <w:szCs w:val="21"/>
        </w:rPr>
        <w:t>13</w:t>
      </w:r>
      <w:r>
        <w:rPr>
          <w:rFonts w:hint="eastAsia" w:ascii="仿宋" w:hAnsi="仿宋" w:eastAsia="仿宋" w:cs="仿宋"/>
          <w:bCs/>
          <w:color w:val="000000"/>
          <w:szCs w:val="21"/>
        </w:rPr>
        <w:t>．</w:t>
      </w:r>
      <w:r>
        <w:rPr>
          <w:rFonts w:hint="eastAsia" w:ascii="仿宋" w:hAnsi="仿宋" w:eastAsia="仿宋" w:cs="仿宋"/>
          <w:color w:val="000000"/>
          <w:szCs w:val="21"/>
        </w:rPr>
        <w:t>理财产品销售文件：包括理财产品投资协议书（即本协议）、销售（代理销售）协议书、理财产品说明书、风险揭示书、投资者权益须知以及后续对上述文件的有效修订及补充；销售机构提供的经投资者确认的交易申请单（如有）及回单（如有）为理财产品销售文件的有效构成。</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14</w:t>
      </w:r>
      <w:r>
        <w:rPr>
          <w:rFonts w:hint="eastAsia" w:ascii="仿宋" w:hAnsi="仿宋" w:eastAsia="仿宋" w:cs="仿宋"/>
          <w:bCs/>
          <w:color w:val="000000"/>
          <w:szCs w:val="21"/>
        </w:rPr>
        <w:t>．</w:t>
      </w:r>
      <w:r>
        <w:rPr>
          <w:rFonts w:hint="eastAsia" w:ascii="仿宋" w:hAnsi="仿宋" w:eastAsia="仿宋" w:cs="仿宋"/>
          <w:color w:val="000000"/>
          <w:szCs w:val="21"/>
        </w:rPr>
        <w:t>本协议：指《华夏理财有限责任公司理财产品投资协议书》以及其后续有效的修订与补充。</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15</w:t>
      </w:r>
      <w:r>
        <w:rPr>
          <w:rFonts w:hint="eastAsia" w:ascii="仿宋" w:hAnsi="仿宋" w:eastAsia="仿宋" w:cs="仿宋"/>
          <w:bCs/>
          <w:color w:val="000000"/>
          <w:szCs w:val="21"/>
        </w:rPr>
        <w:t>．理财</w:t>
      </w:r>
      <w:r>
        <w:rPr>
          <w:rFonts w:hint="eastAsia" w:ascii="仿宋" w:hAnsi="仿宋" w:eastAsia="仿宋" w:cs="仿宋"/>
          <w:color w:val="000000"/>
          <w:szCs w:val="21"/>
        </w:rPr>
        <w:t>产品说明书或产品说明书：指乙方公布的、旨在说明理财产品具体要素的产品说明及其更新。</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bCs/>
          <w:color w:val="000000"/>
          <w:szCs w:val="21"/>
        </w:rPr>
        <w:t>16．</w:t>
      </w:r>
      <w:r>
        <w:rPr>
          <w:rFonts w:hint="eastAsia" w:ascii="仿宋" w:hAnsi="仿宋" w:eastAsia="仿宋" w:cs="仿宋"/>
          <w:color w:val="000000"/>
          <w:szCs w:val="21"/>
        </w:rPr>
        <w:t>约定信息披露途径：指理财产品说明书、销售（代理销售）协议书、投资者权益须知中约定的理财产品信息披露渠道。</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17</w:t>
      </w:r>
      <w:r>
        <w:rPr>
          <w:rFonts w:hint="eastAsia" w:ascii="仿宋" w:hAnsi="仿宋" w:eastAsia="仿宋" w:cs="仿宋"/>
          <w:bCs/>
          <w:color w:val="000000"/>
          <w:szCs w:val="21"/>
        </w:rPr>
        <w:t>．</w:t>
      </w:r>
      <w:r>
        <w:rPr>
          <w:rFonts w:hint="eastAsia" w:ascii="仿宋" w:hAnsi="仿宋" w:eastAsia="仿宋" w:cs="仿宋"/>
          <w:color w:val="000000"/>
          <w:szCs w:val="21"/>
        </w:rPr>
        <w:t>法律法规、监管规定：包括现行有效的法律、行政法规、部门规章和相关监管部门颁布的具有约束效力的规范性文件。</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18</w:t>
      </w:r>
      <w:r>
        <w:rPr>
          <w:rFonts w:hint="eastAsia" w:ascii="仿宋" w:hAnsi="仿宋" w:eastAsia="仿宋" w:cs="仿宋"/>
          <w:bCs/>
          <w:color w:val="000000"/>
          <w:szCs w:val="21"/>
        </w:rPr>
        <w:t>．理财</w:t>
      </w:r>
      <w:r>
        <w:rPr>
          <w:rFonts w:hint="eastAsia" w:ascii="仿宋" w:hAnsi="仿宋" w:eastAsia="仿宋" w:cs="仿宋"/>
          <w:color w:val="000000"/>
          <w:szCs w:val="21"/>
        </w:rPr>
        <w:t>产品开放日：指投资者可以办理理财产品申购、赎回等交易业务的日期。具体开放日、交易时间以理财产品说明书、销售（代理销售）协议书约定为准。封闭式理财产品不设开放日。</w:t>
      </w:r>
    </w:p>
    <w:p>
      <w:pPr>
        <w:adjustRightInd w:val="0"/>
        <w:snapToGrid w:val="0"/>
        <w:spacing w:line="360" w:lineRule="auto"/>
        <w:ind w:firstLine="420" w:firstLineChars="200"/>
        <w:jc w:val="left"/>
        <w:rPr>
          <w:rFonts w:hint="eastAsia" w:ascii="仿宋" w:hAnsi="仿宋" w:eastAsia="仿宋" w:cs="仿宋"/>
          <w:color w:val="000000"/>
          <w:szCs w:val="21"/>
        </w:rPr>
      </w:pPr>
      <w:r>
        <w:rPr>
          <w:rFonts w:hint="eastAsia" w:ascii="仿宋" w:hAnsi="仿宋" w:eastAsia="仿宋" w:cs="仿宋"/>
          <w:color w:val="000000"/>
          <w:szCs w:val="21"/>
        </w:rPr>
        <w:t>19</w:t>
      </w:r>
      <w:r>
        <w:rPr>
          <w:rFonts w:hint="eastAsia" w:ascii="仿宋" w:hAnsi="仿宋" w:eastAsia="仿宋" w:cs="仿宋"/>
          <w:bCs/>
          <w:color w:val="000000"/>
          <w:szCs w:val="21"/>
        </w:rPr>
        <w:t>．</w:t>
      </w:r>
      <w:r>
        <w:rPr>
          <w:rFonts w:hint="eastAsia" w:ascii="仿宋" w:hAnsi="仿宋" w:eastAsia="仿宋" w:cs="仿宋"/>
          <w:color w:val="000000"/>
          <w:szCs w:val="21"/>
        </w:rPr>
        <w:t>认购：指</w:t>
      </w:r>
      <w:bookmarkStart w:id="0" w:name="_Hlk76309053"/>
      <w:r>
        <w:rPr>
          <w:rFonts w:hint="eastAsia" w:ascii="仿宋" w:hAnsi="仿宋" w:eastAsia="仿宋" w:cs="仿宋"/>
          <w:color w:val="000000"/>
          <w:szCs w:val="21"/>
        </w:rPr>
        <w:t>投资者在</w:t>
      </w:r>
      <w:bookmarkEnd w:id="0"/>
      <w:r>
        <w:rPr>
          <w:rFonts w:hint="eastAsia" w:ascii="仿宋" w:hAnsi="仿宋" w:eastAsia="仿宋" w:cs="仿宋"/>
          <w:color w:val="000000"/>
          <w:szCs w:val="21"/>
        </w:rPr>
        <w:t>发行/募集期内购买理财产品。</w:t>
      </w:r>
    </w:p>
    <w:p>
      <w:pPr>
        <w:adjustRightInd w:val="0"/>
        <w:snapToGrid w:val="0"/>
        <w:spacing w:line="360" w:lineRule="auto"/>
        <w:ind w:firstLine="420" w:firstLineChars="200"/>
        <w:jc w:val="left"/>
        <w:rPr>
          <w:rFonts w:hint="eastAsia" w:ascii="仿宋" w:hAnsi="仿宋" w:eastAsia="仿宋" w:cs="仿宋"/>
          <w:color w:val="000000"/>
          <w:szCs w:val="21"/>
        </w:rPr>
      </w:pPr>
      <w:r>
        <w:rPr>
          <w:rFonts w:hint="eastAsia" w:ascii="仿宋" w:hAnsi="仿宋" w:eastAsia="仿宋" w:cs="仿宋"/>
          <w:color w:val="000000"/>
          <w:szCs w:val="21"/>
        </w:rPr>
        <w:t>20</w:t>
      </w:r>
      <w:r>
        <w:rPr>
          <w:rFonts w:hint="eastAsia" w:ascii="仿宋" w:hAnsi="仿宋" w:eastAsia="仿宋" w:cs="仿宋"/>
          <w:bCs/>
          <w:color w:val="000000"/>
          <w:szCs w:val="21"/>
        </w:rPr>
        <w:t>．</w:t>
      </w:r>
      <w:r>
        <w:rPr>
          <w:rFonts w:hint="eastAsia" w:ascii="仿宋" w:hAnsi="仿宋" w:eastAsia="仿宋" w:cs="仿宋"/>
          <w:color w:val="000000"/>
          <w:szCs w:val="21"/>
        </w:rPr>
        <w:t>申购：指投资者在理财产品成立后的开放日购买理财产品。</w:t>
      </w:r>
    </w:p>
    <w:p>
      <w:pPr>
        <w:adjustRightInd w:val="0"/>
        <w:snapToGrid w:val="0"/>
        <w:spacing w:line="360" w:lineRule="auto"/>
        <w:ind w:firstLine="420" w:firstLineChars="200"/>
        <w:jc w:val="left"/>
        <w:rPr>
          <w:rFonts w:hint="eastAsia" w:ascii="仿宋" w:hAnsi="仿宋" w:eastAsia="仿宋" w:cs="仿宋"/>
          <w:color w:val="000000"/>
          <w:szCs w:val="21"/>
        </w:rPr>
      </w:pPr>
      <w:r>
        <w:rPr>
          <w:rFonts w:hint="eastAsia" w:ascii="仿宋" w:hAnsi="仿宋" w:eastAsia="仿宋" w:cs="仿宋"/>
          <w:color w:val="000000"/>
          <w:szCs w:val="21"/>
        </w:rPr>
        <w:t>21</w:t>
      </w:r>
      <w:r>
        <w:rPr>
          <w:rFonts w:hint="eastAsia" w:ascii="仿宋" w:hAnsi="仿宋" w:eastAsia="仿宋" w:cs="仿宋"/>
          <w:bCs/>
          <w:color w:val="000000"/>
          <w:szCs w:val="21"/>
        </w:rPr>
        <w:t>．</w:t>
      </w:r>
      <w:r>
        <w:rPr>
          <w:rFonts w:hint="eastAsia" w:ascii="仿宋" w:hAnsi="仿宋" w:eastAsia="仿宋" w:cs="仿宋"/>
          <w:color w:val="000000"/>
          <w:szCs w:val="21"/>
        </w:rPr>
        <w:t>赎回：指投资者主动部分或全部退出所持有理财产品的行为。</w:t>
      </w:r>
    </w:p>
    <w:p>
      <w:pPr>
        <w:adjustRightInd w:val="0"/>
        <w:snapToGrid w:val="0"/>
        <w:spacing w:line="360" w:lineRule="auto"/>
        <w:ind w:firstLine="420" w:firstLineChars="200"/>
        <w:jc w:val="left"/>
        <w:rPr>
          <w:rFonts w:hint="eastAsia" w:ascii="仿宋" w:hAnsi="仿宋" w:eastAsia="仿宋" w:cs="仿宋"/>
          <w:color w:val="000000"/>
          <w:szCs w:val="21"/>
        </w:rPr>
      </w:pPr>
      <w:r>
        <w:rPr>
          <w:rFonts w:hint="eastAsia" w:ascii="仿宋" w:hAnsi="仿宋" w:eastAsia="仿宋" w:cs="仿宋"/>
          <w:color w:val="000000"/>
          <w:szCs w:val="21"/>
        </w:rPr>
        <w:t>22</w:t>
      </w:r>
      <w:r>
        <w:rPr>
          <w:rFonts w:hint="eastAsia" w:ascii="仿宋" w:hAnsi="仿宋" w:eastAsia="仿宋" w:cs="仿宋"/>
          <w:bCs/>
          <w:color w:val="000000"/>
          <w:szCs w:val="21"/>
        </w:rPr>
        <w:t>．</w:t>
      </w:r>
      <w:r>
        <w:rPr>
          <w:rFonts w:hint="eastAsia" w:ascii="仿宋" w:hAnsi="仿宋" w:eastAsia="仿宋" w:cs="仿宋"/>
          <w:color w:val="000000"/>
          <w:szCs w:val="21"/>
        </w:rPr>
        <w:t>巨额赎回：指开放式公募理财产品单个开放日净赎回申请超过理财产品总份额的10%的赎回行为。出现巨额赎回时，按照法律法规、监管规定和理财产品销售文件约定，乙方有权综合运用设置赎回上限、延期办理巨额赎回申请、暂停接受赎回申请、收取赎回费等方式，降低理财产品流动性风险，具体以理财产品说明书约定为准。</w:t>
      </w:r>
    </w:p>
    <w:p>
      <w:pPr>
        <w:adjustRightInd w:val="0"/>
        <w:snapToGrid w:val="0"/>
        <w:spacing w:line="360" w:lineRule="auto"/>
        <w:ind w:firstLine="420" w:firstLineChars="200"/>
        <w:jc w:val="left"/>
        <w:rPr>
          <w:rFonts w:hint="eastAsia" w:ascii="仿宋" w:hAnsi="仿宋" w:eastAsia="仿宋" w:cs="仿宋"/>
          <w:color w:val="000000"/>
          <w:szCs w:val="21"/>
        </w:rPr>
      </w:pPr>
      <w:r>
        <w:rPr>
          <w:rFonts w:hint="eastAsia" w:ascii="仿宋" w:hAnsi="仿宋" w:eastAsia="仿宋" w:cs="仿宋"/>
          <w:color w:val="000000"/>
          <w:szCs w:val="21"/>
        </w:rPr>
        <w:t>23</w:t>
      </w:r>
      <w:r>
        <w:rPr>
          <w:rFonts w:hint="eastAsia" w:ascii="仿宋" w:hAnsi="仿宋" w:eastAsia="仿宋" w:cs="仿宋"/>
          <w:bCs/>
          <w:color w:val="000000"/>
          <w:szCs w:val="21"/>
        </w:rPr>
        <w:t>．</w:t>
      </w:r>
      <w:r>
        <w:rPr>
          <w:rFonts w:hint="eastAsia" w:ascii="仿宋" w:hAnsi="仿宋" w:eastAsia="仿宋" w:cs="仿宋"/>
          <w:color w:val="000000"/>
          <w:szCs w:val="21"/>
        </w:rPr>
        <w:t>冷静期：对私募类理财产品，甲方自签署私募理财产品销售文件之时起，有权享有24小时的投资冷静期。在投资冷静期内，如果甲方改变决定，乙方将遵从甲方意愿，解除已签订的销售文件，并及时退还全部投资款项。</w:t>
      </w:r>
    </w:p>
    <w:p>
      <w:pPr>
        <w:adjustRightInd w:val="0"/>
        <w:snapToGrid w:val="0"/>
        <w:spacing w:line="360" w:lineRule="auto"/>
        <w:ind w:firstLine="422" w:firstLineChars="200"/>
        <w:jc w:val="left"/>
        <w:outlineLvl w:val="0"/>
        <w:rPr>
          <w:rFonts w:hint="eastAsia" w:ascii="仿宋" w:hAnsi="仿宋" w:eastAsia="仿宋" w:cs="仿宋"/>
          <w:b/>
          <w:bCs/>
          <w:color w:val="000000"/>
          <w:szCs w:val="21"/>
        </w:rPr>
      </w:pPr>
      <w:r>
        <w:rPr>
          <w:rFonts w:hint="eastAsia" w:ascii="仿宋" w:hAnsi="仿宋" w:eastAsia="仿宋" w:cs="仿宋"/>
          <w:b/>
          <w:bCs/>
          <w:color w:val="000000"/>
          <w:szCs w:val="21"/>
        </w:rPr>
        <w:t>三、理财产品的基本情况</w:t>
      </w:r>
    </w:p>
    <w:p>
      <w:pPr>
        <w:adjustRightInd w:val="0"/>
        <w:snapToGrid w:val="0"/>
        <w:spacing w:line="360" w:lineRule="auto"/>
        <w:ind w:firstLine="422" w:firstLineChars="200"/>
        <w:rPr>
          <w:rFonts w:hint="eastAsia" w:ascii="仿宋" w:hAnsi="仿宋" w:eastAsia="仿宋" w:cs="仿宋"/>
          <w:b/>
          <w:bCs/>
          <w:color w:val="000000"/>
          <w:szCs w:val="21"/>
        </w:rPr>
      </w:pPr>
      <w:r>
        <w:rPr>
          <w:rFonts w:hint="eastAsia" w:ascii="仿宋" w:hAnsi="仿宋" w:eastAsia="仿宋" w:cs="仿宋"/>
          <w:b/>
          <w:bCs/>
          <w:color w:val="000000"/>
          <w:szCs w:val="21"/>
        </w:rPr>
        <w:t>有关甲方所认/申购理财产品的任何介绍、说明仅以理财产品销售文件和乙方通过约定信息披露途径发布的对应产品公告为准。</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理财产品风险评级为乙方自主评定。代理销售机构对理财产品的风险评级结果，遵从代销机构的规定，并以代销机构最终披露的评级结果为准。如代销机构对理财产品的风险评级结果与乙方评级结果不一致，代销机构应当采用对应较高风险等级的评级结果并予以披露。</w:t>
      </w:r>
    </w:p>
    <w:p>
      <w:pPr>
        <w:adjustRightInd w:val="0"/>
        <w:snapToGrid w:val="0"/>
        <w:spacing w:line="360" w:lineRule="auto"/>
        <w:ind w:firstLine="422" w:firstLineChars="200"/>
        <w:jc w:val="left"/>
        <w:outlineLvl w:val="0"/>
        <w:rPr>
          <w:rFonts w:hint="eastAsia" w:ascii="仿宋" w:hAnsi="仿宋" w:eastAsia="仿宋" w:cs="仿宋"/>
          <w:b/>
          <w:bCs/>
          <w:color w:val="000000"/>
          <w:szCs w:val="21"/>
        </w:rPr>
      </w:pPr>
      <w:r>
        <w:rPr>
          <w:rFonts w:hint="eastAsia" w:ascii="仿宋" w:hAnsi="仿宋" w:eastAsia="仿宋" w:cs="仿宋"/>
          <w:b/>
          <w:bCs/>
          <w:color w:val="000000"/>
          <w:szCs w:val="21"/>
        </w:rPr>
        <w:t>四、理财产品的销售业务</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为维护全体投资者权益，乙方可根据法律法规、监管规定及说明书约定设置、调整理财产品的销售总规模、销售机构、销售渠道、销售对象、销售机构或渠道的销售额度、交易时间及其他交易条件等销售业务规则，并履行信息披露义务。</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投资者须通过乙方或其指定的代理销售机构投资理财产品，各代理销售机构的名单及信息详见乙方披露的销售机构公告。</w:t>
      </w:r>
    </w:p>
    <w:p>
      <w:pPr>
        <w:adjustRightInd w:val="0"/>
        <w:snapToGrid w:val="0"/>
        <w:spacing w:line="360" w:lineRule="auto"/>
        <w:ind w:firstLine="422" w:firstLineChars="200"/>
        <w:rPr>
          <w:rFonts w:hint="eastAsia" w:ascii="仿宋" w:hAnsi="仿宋" w:eastAsia="仿宋" w:cs="仿宋"/>
          <w:b/>
          <w:bCs/>
          <w:color w:val="000000"/>
          <w:szCs w:val="21"/>
        </w:rPr>
      </w:pPr>
      <w:r>
        <w:rPr>
          <w:rFonts w:hint="eastAsia" w:ascii="仿宋" w:hAnsi="仿宋" w:eastAsia="仿宋" w:cs="仿宋"/>
          <w:b/>
          <w:bCs/>
          <w:color w:val="000000"/>
          <w:szCs w:val="21"/>
        </w:rPr>
        <w:t>甲方通过销售机构办理认/申购和赎回等交易业务时，销售机构对交易申请的受理并不代表该申请一定成功，交易结果以乙方的确认为准。对于交易申请的确认情况，甲方应及时查询。</w:t>
      </w:r>
    </w:p>
    <w:p>
      <w:pPr>
        <w:adjustRightInd w:val="0"/>
        <w:snapToGrid w:val="0"/>
        <w:spacing w:line="360" w:lineRule="auto"/>
        <w:ind w:firstLine="420" w:firstLineChars="200"/>
        <w:outlineLvl w:val="1"/>
        <w:rPr>
          <w:rFonts w:hint="eastAsia" w:ascii="仿宋" w:hAnsi="仿宋" w:eastAsia="仿宋" w:cs="仿宋"/>
          <w:color w:val="000000"/>
          <w:szCs w:val="21"/>
        </w:rPr>
      </w:pPr>
      <w:r>
        <w:rPr>
          <w:rFonts w:hint="eastAsia" w:ascii="仿宋" w:hAnsi="仿宋" w:eastAsia="仿宋" w:cs="仿宋"/>
          <w:color w:val="000000"/>
          <w:szCs w:val="21"/>
        </w:rPr>
        <w:t>（一）理财产品销售机构的义务</w:t>
      </w:r>
    </w:p>
    <w:p>
      <w:pPr>
        <w:adjustRightInd w:val="0"/>
        <w:snapToGrid w:val="0"/>
        <w:spacing w:line="360" w:lineRule="auto"/>
        <w:ind w:firstLine="420" w:firstLineChars="200"/>
        <w:rPr>
          <w:rFonts w:hint="eastAsia" w:ascii="仿宋" w:hAnsi="仿宋" w:eastAsia="仿宋" w:cs="仿宋"/>
          <w:color w:val="000000"/>
          <w:szCs w:val="21"/>
          <w:lang w:eastAsia="zh-CN"/>
        </w:rPr>
      </w:pPr>
      <w:r>
        <w:rPr>
          <w:rFonts w:hint="eastAsia" w:ascii="仿宋" w:hAnsi="仿宋" w:eastAsia="仿宋" w:cs="仿宋"/>
          <w:color w:val="000000"/>
          <w:szCs w:val="21"/>
        </w:rPr>
        <w:t>1</w:t>
      </w:r>
      <w:r>
        <w:rPr>
          <w:rFonts w:hint="eastAsia" w:ascii="仿宋" w:hAnsi="仿宋" w:eastAsia="仿宋" w:cs="仿宋"/>
          <w:bCs/>
          <w:color w:val="000000"/>
          <w:szCs w:val="21"/>
        </w:rPr>
        <w:t>．</w:t>
      </w:r>
      <w:r>
        <w:rPr>
          <w:rFonts w:hint="eastAsia" w:ascii="仿宋" w:hAnsi="仿宋" w:eastAsia="仿宋" w:cs="仿宋"/>
          <w:color w:val="000000"/>
          <w:szCs w:val="21"/>
        </w:rPr>
        <w:t>理财产品销售机构应当遵守法律法规、监管规定以及理财产品销售文件的约定，诚实守信，谨慎勤勉，恪守职业道德和行为规范，向投资者充分披露信息并揭示风险，打破刚性兑付，不得直接或变相宣传、承诺理财产品保本保收益</w:t>
      </w:r>
      <w:r>
        <w:rPr>
          <w:rFonts w:hint="eastAsia" w:ascii="仿宋" w:hAnsi="仿宋" w:eastAsia="仿宋" w:cs="仿宋"/>
          <w:color w:val="000000"/>
          <w:szCs w:val="21"/>
          <w:lang w:eastAsia="zh-CN"/>
        </w:rPr>
        <w:t>。</w:t>
      </w:r>
    </w:p>
    <w:p>
      <w:pPr>
        <w:adjustRightInd w:val="0"/>
        <w:snapToGrid w:val="0"/>
        <w:spacing w:line="360" w:lineRule="auto"/>
        <w:ind w:firstLine="420" w:firstLineChars="200"/>
        <w:rPr>
          <w:rFonts w:hint="eastAsia" w:ascii="仿宋" w:hAnsi="仿宋" w:eastAsia="仿宋" w:cs="仿宋"/>
          <w:color w:val="000000"/>
          <w:szCs w:val="21"/>
          <w:lang w:eastAsia="zh-CN"/>
        </w:rPr>
      </w:pPr>
      <w:r>
        <w:rPr>
          <w:rFonts w:hint="eastAsia" w:ascii="仿宋" w:hAnsi="仿宋" w:eastAsia="仿宋" w:cs="仿宋"/>
          <w:color w:val="000000"/>
          <w:szCs w:val="21"/>
        </w:rPr>
        <w:t>2</w:t>
      </w:r>
      <w:r>
        <w:rPr>
          <w:rFonts w:hint="eastAsia" w:ascii="仿宋" w:hAnsi="仿宋" w:eastAsia="仿宋" w:cs="仿宋"/>
          <w:bCs/>
          <w:color w:val="000000"/>
          <w:szCs w:val="21"/>
        </w:rPr>
        <w:t>．</w:t>
      </w:r>
      <w:r>
        <w:rPr>
          <w:rFonts w:hint="eastAsia" w:ascii="仿宋" w:hAnsi="仿宋" w:eastAsia="仿宋" w:cs="仿宋"/>
          <w:color w:val="000000"/>
          <w:szCs w:val="21"/>
        </w:rPr>
        <w:t>不得以理财名义或使用“理财”字样开展其他金融产品销售业务活动</w:t>
      </w:r>
      <w:r>
        <w:rPr>
          <w:rFonts w:hint="eastAsia" w:ascii="仿宋" w:hAnsi="仿宋" w:eastAsia="仿宋" w:cs="仿宋"/>
          <w:color w:val="000000"/>
          <w:szCs w:val="21"/>
          <w:lang w:eastAsia="zh-CN"/>
        </w:rPr>
        <w:t>。</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3</w:t>
      </w:r>
      <w:r>
        <w:rPr>
          <w:rFonts w:hint="eastAsia" w:ascii="仿宋" w:hAnsi="仿宋" w:eastAsia="仿宋" w:cs="仿宋"/>
          <w:bCs/>
          <w:color w:val="000000"/>
          <w:szCs w:val="21"/>
        </w:rPr>
        <w:t>．</w:t>
      </w:r>
      <w:r>
        <w:rPr>
          <w:rFonts w:hint="eastAsia" w:ascii="仿宋" w:hAnsi="仿宋" w:eastAsia="仿宋" w:cs="仿宋"/>
          <w:color w:val="000000"/>
          <w:szCs w:val="21"/>
        </w:rPr>
        <w:t>对非机构投资者的风险承受能力进行评估，确定投资者风险承受能力等级，将投资者的风险承受能力与理财产品风险进行匹配。</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4</w:t>
      </w:r>
      <w:r>
        <w:rPr>
          <w:rFonts w:hint="eastAsia" w:ascii="仿宋" w:hAnsi="仿宋" w:eastAsia="仿宋" w:cs="仿宋"/>
          <w:bCs/>
          <w:color w:val="000000"/>
          <w:szCs w:val="21"/>
        </w:rPr>
        <w:t>．</w:t>
      </w:r>
      <w:r>
        <w:rPr>
          <w:rFonts w:hint="eastAsia" w:ascii="仿宋" w:hAnsi="仿宋" w:eastAsia="仿宋" w:cs="仿宋"/>
          <w:color w:val="000000"/>
          <w:szCs w:val="21"/>
        </w:rPr>
        <w:t>完整记录并保存销售业务活动信息，确保记录信息的全面、准确和不可篡改。</w:t>
      </w:r>
    </w:p>
    <w:p>
      <w:pPr>
        <w:adjustRightInd w:val="0"/>
        <w:snapToGrid w:val="0"/>
        <w:spacing w:line="360" w:lineRule="auto"/>
        <w:ind w:firstLine="420" w:firstLineChars="200"/>
        <w:rPr>
          <w:rFonts w:hint="eastAsia" w:ascii="仿宋" w:hAnsi="仿宋" w:eastAsia="仿宋" w:cs="仿宋"/>
          <w:bCs/>
          <w:color w:val="000000"/>
          <w:szCs w:val="21"/>
        </w:rPr>
      </w:pPr>
      <w:r>
        <w:rPr>
          <w:rFonts w:hint="eastAsia" w:ascii="仿宋" w:hAnsi="仿宋" w:eastAsia="仿宋" w:cs="仿宋"/>
          <w:color w:val="000000"/>
          <w:szCs w:val="21"/>
        </w:rPr>
        <w:t>5</w:t>
      </w:r>
      <w:r>
        <w:rPr>
          <w:rFonts w:hint="eastAsia" w:ascii="仿宋" w:hAnsi="仿宋" w:eastAsia="仿宋" w:cs="仿宋"/>
          <w:bCs/>
          <w:color w:val="000000"/>
          <w:szCs w:val="21"/>
        </w:rPr>
        <w:t>．</w:t>
      </w:r>
      <w:r>
        <w:rPr>
          <w:rFonts w:hint="eastAsia" w:ascii="仿宋" w:hAnsi="仿宋" w:eastAsia="仿宋" w:cs="仿宋"/>
          <w:color w:val="000000"/>
          <w:szCs w:val="21"/>
        </w:rPr>
        <w:t>通过其电子渠道向非机构投资者销售理财产品时，应完整客观记录营销推介、产品风险和关键信息提示、投资者确认和反馈等重点销售环节。对甲方进行上述记录行为的，应当征得甲方同意。</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6</w:t>
      </w:r>
      <w:r>
        <w:rPr>
          <w:rFonts w:hint="eastAsia" w:ascii="仿宋" w:hAnsi="仿宋" w:eastAsia="仿宋" w:cs="仿宋"/>
          <w:bCs/>
          <w:color w:val="000000"/>
          <w:szCs w:val="21"/>
        </w:rPr>
        <w:t>．</w:t>
      </w:r>
      <w:r>
        <w:rPr>
          <w:rFonts w:hint="eastAsia" w:ascii="仿宋" w:hAnsi="仿宋" w:eastAsia="仿宋" w:cs="仿宋"/>
          <w:color w:val="000000"/>
          <w:szCs w:val="21"/>
        </w:rPr>
        <w:t>除非与非机构投资者当面书面约定，销售评级为四级以上理财产品的，应当在销售机构营业网点进行。</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7</w:t>
      </w:r>
      <w:r>
        <w:rPr>
          <w:rFonts w:hint="eastAsia" w:ascii="仿宋" w:hAnsi="仿宋" w:eastAsia="仿宋" w:cs="仿宋"/>
          <w:bCs/>
          <w:color w:val="000000"/>
          <w:szCs w:val="21"/>
        </w:rPr>
        <w:t>．</w:t>
      </w:r>
      <w:r>
        <w:rPr>
          <w:rFonts w:hint="eastAsia" w:ascii="仿宋" w:hAnsi="仿宋" w:eastAsia="仿宋" w:cs="仿宋"/>
          <w:color w:val="000000"/>
          <w:szCs w:val="21"/>
        </w:rPr>
        <w:t>根据反洗钱、反恐怖融资及非居民金融账户涉税信息尽职调查等相关法律法规要求识别投资者身份。</w:t>
      </w:r>
    </w:p>
    <w:p>
      <w:pPr>
        <w:adjustRightInd w:val="0"/>
        <w:snapToGrid w:val="0"/>
        <w:spacing w:line="360" w:lineRule="auto"/>
        <w:ind w:firstLine="420" w:firstLineChars="200"/>
        <w:rPr>
          <w:rFonts w:hint="eastAsia" w:ascii="仿宋" w:hAnsi="仿宋" w:eastAsia="仿宋" w:cs="仿宋"/>
          <w:bCs/>
          <w:color w:val="000000"/>
          <w:szCs w:val="21"/>
        </w:rPr>
      </w:pPr>
      <w:r>
        <w:rPr>
          <w:rFonts w:hint="eastAsia" w:ascii="仿宋" w:hAnsi="仿宋" w:eastAsia="仿宋" w:cs="仿宋"/>
          <w:color w:val="000000"/>
          <w:szCs w:val="21"/>
        </w:rPr>
        <w:t>8</w:t>
      </w:r>
      <w:r>
        <w:rPr>
          <w:rFonts w:hint="eastAsia" w:ascii="仿宋" w:hAnsi="仿宋" w:eastAsia="仿宋" w:cs="仿宋"/>
          <w:bCs/>
          <w:color w:val="000000"/>
          <w:szCs w:val="21"/>
        </w:rPr>
        <w:t>．完善合格投资者尽职调查流程，充分了解合格投资者的信息，收集、核验合格投资者的金融资产证明、收入证明或纳税凭证等材料，对非机构合格投资者风险识别能力和风险承受能力进行持续评估，并要求非机构投资者承诺投资资金为自有资金。</w:t>
      </w:r>
    </w:p>
    <w:p>
      <w:pPr>
        <w:adjustRightInd w:val="0"/>
        <w:snapToGrid w:val="0"/>
        <w:spacing w:line="360" w:lineRule="auto"/>
        <w:ind w:firstLine="420" w:firstLineChars="200"/>
        <w:rPr>
          <w:rFonts w:hint="eastAsia" w:ascii="仿宋" w:hAnsi="仿宋" w:eastAsia="仿宋" w:cs="仿宋"/>
          <w:bCs/>
          <w:color w:val="000000"/>
          <w:szCs w:val="21"/>
        </w:rPr>
      </w:pPr>
      <w:r>
        <w:rPr>
          <w:rFonts w:hint="eastAsia" w:ascii="仿宋" w:hAnsi="仿宋" w:eastAsia="仿宋" w:cs="仿宋"/>
          <w:color w:val="000000"/>
          <w:szCs w:val="21"/>
        </w:rPr>
        <w:t>9</w:t>
      </w:r>
      <w:r>
        <w:rPr>
          <w:rFonts w:hint="eastAsia" w:ascii="仿宋" w:hAnsi="仿宋" w:eastAsia="仿宋" w:cs="仿宋"/>
          <w:bCs/>
          <w:color w:val="000000"/>
          <w:szCs w:val="21"/>
        </w:rPr>
        <w:t>．按照法律法规、监管规定和理财产品销售文件的约定，办理理财产品的认（申）购、赎回，不得擅自拒绝接受投资者的认（申）购、赎回申请。</w:t>
      </w:r>
    </w:p>
    <w:p>
      <w:pPr>
        <w:adjustRightInd w:val="0"/>
        <w:snapToGrid w:val="0"/>
        <w:spacing w:line="360" w:lineRule="auto"/>
        <w:ind w:firstLine="420" w:firstLineChars="200"/>
        <w:rPr>
          <w:rFonts w:hint="eastAsia" w:ascii="仿宋" w:hAnsi="仿宋" w:eastAsia="仿宋" w:cs="仿宋"/>
          <w:color w:val="000000"/>
          <w:szCs w:val="21"/>
          <w:lang w:eastAsia="zh-CN"/>
        </w:rPr>
      </w:pPr>
      <w:r>
        <w:rPr>
          <w:rFonts w:hint="eastAsia" w:ascii="仿宋" w:hAnsi="仿宋" w:eastAsia="仿宋" w:cs="仿宋"/>
          <w:color w:val="000000"/>
          <w:szCs w:val="21"/>
        </w:rPr>
        <w:t>10</w:t>
      </w:r>
      <w:r>
        <w:rPr>
          <w:rFonts w:hint="eastAsia" w:ascii="仿宋" w:hAnsi="仿宋" w:eastAsia="仿宋" w:cs="仿宋"/>
          <w:bCs/>
          <w:color w:val="000000"/>
          <w:szCs w:val="21"/>
        </w:rPr>
        <w:t>．按照法律法规、监管规定要求，向甲方</w:t>
      </w:r>
      <w:r>
        <w:rPr>
          <w:rFonts w:hint="eastAsia" w:ascii="仿宋" w:hAnsi="仿宋" w:eastAsia="仿宋" w:cs="仿宋"/>
          <w:color w:val="000000"/>
          <w:szCs w:val="21"/>
        </w:rPr>
        <w:t>持续提供信息服务</w:t>
      </w:r>
      <w:r>
        <w:rPr>
          <w:rFonts w:hint="eastAsia" w:ascii="仿宋" w:hAnsi="仿宋" w:eastAsia="仿宋" w:cs="仿宋"/>
          <w:color w:val="000000"/>
          <w:szCs w:val="21"/>
          <w:lang w:eastAsia="zh-CN"/>
        </w:rPr>
        <w:t>。</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11</w:t>
      </w:r>
      <w:r>
        <w:rPr>
          <w:rFonts w:hint="eastAsia" w:ascii="仿宋" w:hAnsi="仿宋" w:eastAsia="仿宋" w:cs="仿宋"/>
          <w:bCs/>
          <w:color w:val="000000"/>
          <w:szCs w:val="21"/>
        </w:rPr>
        <w:t>．</w:t>
      </w:r>
      <w:r>
        <w:rPr>
          <w:rFonts w:hint="eastAsia" w:ascii="仿宋" w:hAnsi="仿宋" w:eastAsia="仿宋" w:cs="仿宋"/>
          <w:color w:val="000000"/>
          <w:szCs w:val="21"/>
        </w:rPr>
        <w:t>在营业网点和电子渠道显著位置对理财产品销售人员信息进行公示。</w:t>
      </w:r>
    </w:p>
    <w:p>
      <w:pPr>
        <w:adjustRightInd w:val="0"/>
        <w:snapToGrid w:val="0"/>
        <w:spacing w:line="360" w:lineRule="auto"/>
        <w:ind w:firstLine="420" w:firstLineChars="200"/>
        <w:outlineLvl w:val="1"/>
        <w:rPr>
          <w:rFonts w:hint="eastAsia" w:ascii="仿宋" w:hAnsi="仿宋" w:eastAsia="仿宋" w:cs="仿宋"/>
          <w:color w:val="000000"/>
          <w:szCs w:val="21"/>
        </w:rPr>
      </w:pPr>
      <w:r>
        <w:rPr>
          <w:rFonts w:hint="eastAsia" w:ascii="仿宋" w:hAnsi="仿宋" w:eastAsia="仿宋" w:cs="仿宋"/>
          <w:color w:val="000000"/>
          <w:szCs w:val="21"/>
        </w:rPr>
        <w:t>（二）理财产品销售机构及其销售人员从事理财产品销售业务活动，不得有下列情形：</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1</w:t>
      </w:r>
      <w:r>
        <w:rPr>
          <w:rFonts w:hint="eastAsia" w:ascii="仿宋" w:hAnsi="仿宋" w:eastAsia="仿宋" w:cs="仿宋"/>
          <w:bCs/>
          <w:color w:val="000000"/>
          <w:szCs w:val="21"/>
        </w:rPr>
        <w:t>．</w:t>
      </w:r>
      <w:r>
        <w:rPr>
          <w:rFonts w:hint="eastAsia" w:ascii="仿宋" w:hAnsi="仿宋" w:eastAsia="仿宋" w:cs="仿宋"/>
          <w:color w:val="000000"/>
          <w:szCs w:val="21"/>
        </w:rPr>
        <w:t>误导投资者购买与其风险承受能力不相匹配的理财产品；</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2</w:t>
      </w:r>
      <w:r>
        <w:rPr>
          <w:rFonts w:hint="eastAsia" w:ascii="仿宋" w:hAnsi="仿宋" w:eastAsia="仿宋" w:cs="仿宋"/>
          <w:bCs/>
          <w:color w:val="000000"/>
          <w:szCs w:val="21"/>
        </w:rPr>
        <w:t>．</w:t>
      </w:r>
      <w:r>
        <w:rPr>
          <w:rFonts w:hint="eastAsia" w:ascii="仿宋" w:hAnsi="仿宋" w:eastAsia="仿宋" w:cs="仿宋"/>
          <w:color w:val="000000"/>
          <w:szCs w:val="21"/>
        </w:rPr>
        <w:t>虚假宣传、片面或者不当宣传，夸大过往业绩，预测理财产品的投资业绩，或者出具、宣传理财产品预期收益率；</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3</w:t>
      </w:r>
      <w:r>
        <w:rPr>
          <w:rFonts w:hint="eastAsia" w:ascii="仿宋" w:hAnsi="仿宋" w:eastAsia="仿宋" w:cs="仿宋"/>
          <w:bCs/>
          <w:color w:val="000000"/>
          <w:szCs w:val="21"/>
        </w:rPr>
        <w:t>．</w:t>
      </w:r>
      <w:r>
        <w:rPr>
          <w:rFonts w:hint="eastAsia" w:ascii="仿宋" w:hAnsi="仿宋" w:eastAsia="仿宋" w:cs="仿宋"/>
          <w:color w:val="000000"/>
          <w:szCs w:val="21"/>
        </w:rPr>
        <w:t>使用未说明选择原因、测算依据或计算方法的业绩比较基准，单独或突出使用绝对数值、区间数值展示业绩比较基准；</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4</w:t>
      </w:r>
      <w:r>
        <w:rPr>
          <w:rFonts w:hint="eastAsia" w:ascii="仿宋" w:hAnsi="仿宋" w:eastAsia="仿宋" w:cs="仿宋"/>
          <w:bCs/>
          <w:color w:val="000000"/>
          <w:szCs w:val="21"/>
        </w:rPr>
        <w:t>．</w:t>
      </w:r>
      <w:r>
        <w:rPr>
          <w:rFonts w:hint="eastAsia" w:ascii="仿宋" w:hAnsi="仿宋" w:eastAsia="仿宋" w:cs="仿宋"/>
          <w:color w:val="000000"/>
          <w:szCs w:val="21"/>
        </w:rPr>
        <w:t>将销售的理财产品与存款或其他产品进行混同；</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5</w:t>
      </w:r>
      <w:r>
        <w:rPr>
          <w:rFonts w:hint="eastAsia" w:ascii="仿宋" w:hAnsi="仿宋" w:eastAsia="仿宋" w:cs="仿宋"/>
          <w:bCs/>
          <w:color w:val="000000"/>
          <w:szCs w:val="21"/>
        </w:rPr>
        <w:t>．</w:t>
      </w:r>
      <w:r>
        <w:rPr>
          <w:rFonts w:hint="eastAsia" w:ascii="仿宋" w:hAnsi="仿宋" w:eastAsia="仿宋" w:cs="仿宋"/>
          <w:color w:val="000000"/>
          <w:szCs w:val="21"/>
        </w:rPr>
        <w:t>在理财产品销售过程中强制捆绑、搭售其他服务或产品；</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6</w:t>
      </w:r>
      <w:r>
        <w:rPr>
          <w:rFonts w:hint="eastAsia" w:ascii="仿宋" w:hAnsi="仿宋" w:eastAsia="仿宋" w:cs="仿宋"/>
          <w:bCs/>
          <w:color w:val="000000"/>
          <w:szCs w:val="21"/>
        </w:rPr>
        <w:t>．</w:t>
      </w:r>
      <w:r>
        <w:rPr>
          <w:rFonts w:hint="eastAsia" w:ascii="仿宋" w:hAnsi="仿宋" w:eastAsia="仿宋" w:cs="仿宋"/>
          <w:color w:val="000000"/>
          <w:szCs w:val="21"/>
        </w:rPr>
        <w:t>提供抽奖、回扣、馈赠实物、代金权益及金融产品等销售理财产品；</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7</w:t>
      </w:r>
      <w:r>
        <w:rPr>
          <w:rFonts w:hint="eastAsia" w:ascii="仿宋" w:hAnsi="仿宋" w:eastAsia="仿宋" w:cs="仿宋"/>
          <w:bCs/>
          <w:color w:val="000000"/>
          <w:szCs w:val="21"/>
        </w:rPr>
        <w:t>．</w:t>
      </w:r>
      <w:r>
        <w:rPr>
          <w:rFonts w:hint="eastAsia" w:ascii="仿宋" w:hAnsi="仿宋" w:eastAsia="仿宋" w:cs="仿宋"/>
          <w:color w:val="000000"/>
          <w:szCs w:val="21"/>
        </w:rPr>
        <w:t>违背投资者利益优先原则，为谋取机构或人员的利益，诱导投资者进行短期、频繁购买和赎回操作；</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8</w:t>
      </w:r>
      <w:r>
        <w:rPr>
          <w:rFonts w:hint="eastAsia" w:ascii="仿宋" w:hAnsi="仿宋" w:eastAsia="仿宋" w:cs="仿宋"/>
          <w:bCs/>
          <w:color w:val="000000"/>
          <w:szCs w:val="21"/>
        </w:rPr>
        <w:t>．</w:t>
      </w:r>
      <w:r>
        <w:rPr>
          <w:rFonts w:hint="eastAsia" w:ascii="仿宋" w:hAnsi="仿宋" w:eastAsia="仿宋" w:cs="仿宋"/>
          <w:color w:val="000000"/>
          <w:szCs w:val="21"/>
        </w:rPr>
        <w:t>由销售人员违规代替投资者签署销售业务相关文件，或者代替投资者进行风险承受能力评估、理财产品购买等操作，代替投资者持有或安排他人代替投资者持有其销售的理财产品；</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9</w:t>
      </w:r>
      <w:r>
        <w:rPr>
          <w:rFonts w:hint="eastAsia" w:ascii="仿宋" w:hAnsi="仿宋" w:eastAsia="仿宋" w:cs="仿宋"/>
          <w:bCs/>
          <w:color w:val="000000"/>
          <w:szCs w:val="21"/>
        </w:rPr>
        <w:t>．</w:t>
      </w:r>
      <w:r>
        <w:rPr>
          <w:rFonts w:hint="eastAsia" w:ascii="仿宋" w:hAnsi="仿宋" w:eastAsia="仿宋" w:cs="仿宋"/>
          <w:color w:val="000000"/>
          <w:szCs w:val="21"/>
        </w:rPr>
        <w:t>为理财产品提供直接或间接、显性或隐性担保，包括部分或全部承诺本金或收益保障；</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10</w:t>
      </w:r>
      <w:r>
        <w:rPr>
          <w:rFonts w:hint="eastAsia" w:ascii="仿宋" w:hAnsi="仿宋" w:eastAsia="仿宋" w:cs="仿宋"/>
          <w:bCs/>
          <w:color w:val="000000"/>
          <w:szCs w:val="21"/>
        </w:rPr>
        <w:t>．</w:t>
      </w:r>
      <w:r>
        <w:rPr>
          <w:rFonts w:hint="eastAsia" w:ascii="仿宋" w:hAnsi="仿宋" w:eastAsia="仿宋" w:cs="仿宋"/>
          <w:color w:val="000000"/>
          <w:szCs w:val="21"/>
        </w:rPr>
        <w:t>利用或者承诺利用理财产品和理财产品销售业务进行利益输送或利益交换；</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11</w:t>
      </w:r>
      <w:r>
        <w:rPr>
          <w:rFonts w:hint="eastAsia" w:ascii="仿宋" w:hAnsi="仿宋" w:eastAsia="仿宋" w:cs="仿宋"/>
          <w:bCs/>
          <w:color w:val="000000"/>
          <w:szCs w:val="21"/>
        </w:rPr>
        <w:t>．</w:t>
      </w:r>
      <w:r>
        <w:rPr>
          <w:rFonts w:hint="eastAsia" w:ascii="仿宋" w:hAnsi="仿宋" w:eastAsia="仿宋" w:cs="仿宋"/>
          <w:color w:val="000000"/>
          <w:szCs w:val="21"/>
        </w:rPr>
        <w:t>恶意诋毁、贬低其他理财产品销售机构或者其他理财产品；</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12</w:t>
      </w:r>
      <w:r>
        <w:rPr>
          <w:rFonts w:hint="eastAsia" w:ascii="仿宋" w:hAnsi="仿宋" w:eastAsia="仿宋" w:cs="仿宋"/>
          <w:bCs/>
          <w:color w:val="000000"/>
          <w:szCs w:val="21"/>
        </w:rPr>
        <w:t>．</w:t>
      </w:r>
      <w:r>
        <w:rPr>
          <w:rFonts w:hint="eastAsia" w:ascii="仿宋" w:hAnsi="仿宋" w:eastAsia="仿宋" w:cs="仿宋"/>
          <w:color w:val="000000"/>
          <w:szCs w:val="21"/>
        </w:rPr>
        <w:t>截留、挪用理财产品销售结算资金；</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13</w:t>
      </w:r>
      <w:r>
        <w:rPr>
          <w:rFonts w:hint="eastAsia" w:ascii="仿宋" w:hAnsi="仿宋" w:eastAsia="仿宋" w:cs="仿宋"/>
          <w:bCs/>
          <w:color w:val="000000"/>
          <w:szCs w:val="21"/>
        </w:rPr>
        <w:t>．</w:t>
      </w:r>
      <w:r>
        <w:rPr>
          <w:rFonts w:hint="eastAsia" w:ascii="仿宋" w:hAnsi="仿宋" w:eastAsia="仿宋" w:cs="仿宋"/>
          <w:color w:val="000000"/>
          <w:szCs w:val="21"/>
        </w:rPr>
        <w:t>违法违规提供理财产品投资者相关信息；</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14</w:t>
      </w:r>
      <w:r>
        <w:rPr>
          <w:rFonts w:hint="eastAsia" w:ascii="仿宋" w:hAnsi="仿宋" w:eastAsia="仿宋" w:cs="仿宋"/>
          <w:bCs/>
          <w:color w:val="000000"/>
          <w:szCs w:val="21"/>
        </w:rPr>
        <w:t>．</w:t>
      </w:r>
      <w:r>
        <w:rPr>
          <w:rFonts w:hint="eastAsia" w:ascii="仿宋" w:hAnsi="仿宋" w:eastAsia="仿宋" w:cs="仿宋"/>
          <w:color w:val="000000"/>
          <w:szCs w:val="21"/>
        </w:rPr>
        <w:t>未经授权或超越授权范围开展销售业务，私自推介、销售未经本机构审批的理财产品，通过营业网点或电子渠道提供未经本机构审批的理财产品销售相关文件和资料；</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15</w:t>
      </w:r>
      <w:r>
        <w:rPr>
          <w:rFonts w:hint="eastAsia" w:ascii="仿宋" w:hAnsi="仿宋" w:eastAsia="仿宋" w:cs="仿宋"/>
          <w:bCs/>
          <w:color w:val="000000"/>
          <w:szCs w:val="21"/>
        </w:rPr>
        <w:t>．</w:t>
      </w:r>
      <w:r>
        <w:rPr>
          <w:rFonts w:hint="eastAsia" w:ascii="仿宋" w:hAnsi="仿宋" w:eastAsia="仿宋" w:cs="仿宋"/>
          <w:color w:val="000000"/>
          <w:szCs w:val="21"/>
        </w:rPr>
        <w:t>未按规定或者协议约定的时间发行理财产品，或者擅自变更理财产品的发行日期；</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16</w:t>
      </w:r>
      <w:r>
        <w:rPr>
          <w:rFonts w:hint="eastAsia" w:ascii="仿宋" w:hAnsi="仿宋" w:eastAsia="仿宋" w:cs="仿宋"/>
          <w:bCs/>
          <w:color w:val="000000"/>
          <w:szCs w:val="21"/>
        </w:rPr>
        <w:t>．</w:t>
      </w:r>
      <w:r>
        <w:rPr>
          <w:rFonts w:hint="eastAsia" w:ascii="仿宋" w:hAnsi="仿宋" w:eastAsia="仿宋" w:cs="仿宋"/>
          <w:color w:val="000000"/>
          <w:szCs w:val="21"/>
        </w:rPr>
        <w:t>在获得理财产品登记编码前，办理理财产品销售业务，发布理财产品宣传推介材料；</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17</w:t>
      </w:r>
      <w:r>
        <w:rPr>
          <w:rFonts w:hint="eastAsia" w:ascii="仿宋" w:hAnsi="仿宋" w:eastAsia="仿宋" w:cs="仿宋"/>
          <w:bCs/>
          <w:color w:val="000000"/>
          <w:szCs w:val="21"/>
        </w:rPr>
        <w:t>．</w:t>
      </w:r>
      <w:r>
        <w:rPr>
          <w:rFonts w:hint="eastAsia" w:ascii="仿宋" w:hAnsi="仿宋" w:eastAsia="仿宋" w:cs="仿宋"/>
          <w:color w:val="000000"/>
          <w:szCs w:val="21"/>
        </w:rPr>
        <w:t>国务院银行业监督管理机构禁止的其他情形。</w:t>
      </w:r>
    </w:p>
    <w:p>
      <w:pPr>
        <w:adjustRightInd w:val="0"/>
        <w:snapToGrid w:val="0"/>
        <w:spacing w:line="360" w:lineRule="auto"/>
        <w:ind w:firstLine="422" w:firstLineChars="200"/>
        <w:outlineLvl w:val="1"/>
        <w:rPr>
          <w:rFonts w:hint="eastAsia" w:ascii="仿宋" w:hAnsi="仿宋" w:eastAsia="仿宋" w:cs="仿宋"/>
          <w:b/>
          <w:bCs/>
          <w:color w:val="000000"/>
          <w:szCs w:val="21"/>
        </w:rPr>
      </w:pPr>
      <w:r>
        <w:rPr>
          <w:rFonts w:hint="eastAsia" w:ascii="仿宋" w:hAnsi="仿宋" w:eastAsia="仿宋" w:cs="仿宋"/>
          <w:b/>
          <w:bCs/>
          <w:color w:val="000000"/>
          <w:szCs w:val="21"/>
        </w:rPr>
        <w:t>（三）甲方如发现理财销售机构存在违背自身义务或采取上述不当理财产品销售行为的，应及时通知乙方，并应在该销售机构整改完成前停止在该机构接受理财销售服务。如甲方明知或应当知道某理财销售机构存在不当销售行为，仍通过该销售机构投资理财产品，则乙方对甲方可能遭受的损失不承担责任。</w:t>
      </w:r>
    </w:p>
    <w:p>
      <w:pPr>
        <w:adjustRightInd w:val="0"/>
        <w:snapToGrid w:val="0"/>
        <w:spacing w:line="360" w:lineRule="auto"/>
        <w:ind w:firstLine="422" w:firstLineChars="200"/>
        <w:jc w:val="left"/>
        <w:outlineLvl w:val="0"/>
        <w:rPr>
          <w:rFonts w:hint="eastAsia" w:ascii="仿宋" w:hAnsi="仿宋" w:eastAsia="仿宋" w:cs="仿宋"/>
          <w:b/>
          <w:bCs/>
          <w:color w:val="000000"/>
          <w:szCs w:val="21"/>
        </w:rPr>
      </w:pPr>
      <w:r>
        <w:rPr>
          <w:rFonts w:hint="eastAsia" w:ascii="仿宋" w:hAnsi="仿宋" w:eastAsia="仿宋" w:cs="仿宋"/>
          <w:b/>
          <w:bCs/>
          <w:color w:val="000000"/>
          <w:szCs w:val="21"/>
        </w:rPr>
        <w:t>五、理财产品的交易</w:t>
      </w:r>
    </w:p>
    <w:p>
      <w:pPr>
        <w:adjustRightInd w:val="0"/>
        <w:snapToGrid w:val="0"/>
        <w:spacing w:line="360" w:lineRule="auto"/>
        <w:ind w:firstLine="420" w:firstLineChars="200"/>
        <w:outlineLvl w:val="1"/>
        <w:rPr>
          <w:rFonts w:hint="eastAsia" w:ascii="仿宋" w:hAnsi="仿宋" w:eastAsia="仿宋" w:cs="仿宋"/>
          <w:color w:val="000000"/>
          <w:szCs w:val="21"/>
        </w:rPr>
      </w:pPr>
      <w:r>
        <w:rPr>
          <w:rFonts w:hint="eastAsia" w:ascii="仿宋" w:hAnsi="仿宋" w:eastAsia="仿宋" w:cs="仿宋"/>
          <w:color w:val="000000"/>
          <w:szCs w:val="21"/>
        </w:rPr>
        <w:t>（一）理财产品的认购</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1</w:t>
      </w:r>
      <w:r>
        <w:rPr>
          <w:rFonts w:hint="eastAsia" w:ascii="仿宋" w:hAnsi="仿宋" w:eastAsia="仿宋" w:cs="仿宋"/>
          <w:bCs/>
          <w:color w:val="000000"/>
          <w:szCs w:val="21"/>
        </w:rPr>
        <w:t>．</w:t>
      </w:r>
      <w:r>
        <w:rPr>
          <w:rFonts w:hint="eastAsia" w:ascii="仿宋" w:hAnsi="仿宋" w:eastAsia="仿宋" w:cs="仿宋"/>
          <w:color w:val="000000"/>
          <w:szCs w:val="21"/>
        </w:rPr>
        <w:t>乙方及代销机构于理财产品说明书列明的募集</w:t>
      </w:r>
      <w:r>
        <w:rPr>
          <w:rFonts w:hint="eastAsia" w:ascii="仿宋" w:hAnsi="仿宋" w:eastAsia="仿宋" w:cs="仿宋"/>
          <w:color w:val="000000"/>
          <w:szCs w:val="21"/>
          <w:lang w:val="en-US" w:eastAsia="zh-CN"/>
        </w:rPr>
        <w:t>期内</w:t>
      </w:r>
      <w:r>
        <w:rPr>
          <w:rFonts w:hint="eastAsia" w:ascii="仿宋" w:hAnsi="仿宋" w:eastAsia="仿宋" w:cs="仿宋"/>
          <w:color w:val="000000"/>
          <w:szCs w:val="21"/>
        </w:rPr>
        <w:t>受理甲方的认购。</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2</w:t>
      </w:r>
      <w:r>
        <w:rPr>
          <w:rFonts w:hint="eastAsia" w:ascii="仿宋" w:hAnsi="仿宋" w:eastAsia="仿宋" w:cs="仿宋"/>
          <w:bCs/>
          <w:color w:val="000000"/>
          <w:szCs w:val="21"/>
        </w:rPr>
        <w:t>．乙方有权根据资金募集情况，宣布提前结束募集期或延长募集期。</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3</w:t>
      </w:r>
      <w:r>
        <w:rPr>
          <w:rFonts w:hint="eastAsia" w:ascii="仿宋" w:hAnsi="仿宋" w:eastAsia="仿宋" w:cs="仿宋"/>
          <w:bCs/>
          <w:color w:val="000000"/>
          <w:szCs w:val="21"/>
        </w:rPr>
        <w:t>．</w:t>
      </w:r>
      <w:r>
        <w:rPr>
          <w:rFonts w:hint="eastAsia" w:ascii="仿宋" w:hAnsi="仿宋" w:eastAsia="仿宋" w:cs="仿宋"/>
          <w:color w:val="000000"/>
          <w:szCs w:val="21"/>
        </w:rPr>
        <w:t>募集期结束，如发生下列情况之一时，乙方有权宣布理财产品不成立：</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（1）理财产品募集总金额未达到发行规模下限；</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（2）市场发生重大变化，乙方无法或者经其合理判断难以按照原销售文件约定向投资者提供理财产品；</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（3）法律法规、监管规定、国家政策发生变化导致无法按照原销售文件约定向投资者提供理财产品。</w:t>
      </w:r>
    </w:p>
    <w:p>
      <w:pPr>
        <w:adjustRightInd w:val="0"/>
        <w:snapToGrid w:val="0"/>
        <w:spacing w:line="360" w:lineRule="auto"/>
        <w:ind w:firstLine="420" w:firstLineChars="200"/>
        <w:outlineLvl w:val="1"/>
        <w:rPr>
          <w:rFonts w:hint="eastAsia" w:ascii="仿宋" w:hAnsi="仿宋" w:eastAsia="仿宋" w:cs="仿宋"/>
          <w:color w:val="000000"/>
          <w:szCs w:val="21"/>
        </w:rPr>
      </w:pPr>
      <w:r>
        <w:rPr>
          <w:rFonts w:hint="eastAsia" w:ascii="仿宋" w:hAnsi="仿宋" w:eastAsia="仿宋" w:cs="仿宋"/>
          <w:color w:val="000000"/>
          <w:szCs w:val="21"/>
        </w:rPr>
        <w:t>（二）理财产品的申购与赎回</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bCs/>
          <w:color w:val="000000"/>
          <w:szCs w:val="21"/>
        </w:rPr>
        <w:t>1．</w:t>
      </w:r>
      <w:r>
        <w:rPr>
          <w:rFonts w:hint="eastAsia" w:ascii="仿宋" w:hAnsi="仿宋" w:eastAsia="仿宋" w:cs="仿宋"/>
          <w:color w:val="000000"/>
          <w:szCs w:val="21"/>
        </w:rPr>
        <w:t>乙方可根据理财产品的投资管理需要设置或调整理财产品的封闭期和开放期。如对处于封闭期内的理财产品临时开放或调整理财产品开放条款等，乙方将通过约定的信息披露途径及时公告。</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bCs/>
          <w:color w:val="000000"/>
          <w:szCs w:val="21"/>
        </w:rPr>
        <w:t>2．</w:t>
      </w:r>
      <w:r>
        <w:rPr>
          <w:rFonts w:hint="eastAsia" w:ascii="仿宋" w:hAnsi="仿宋" w:eastAsia="仿宋" w:cs="仿宋"/>
          <w:color w:val="000000"/>
          <w:szCs w:val="21"/>
        </w:rPr>
        <w:t>理财产品销售文件可能约定或调整投资者首次申购、追加申购的最低金额以及每次赎回的最低份额，具体约定请参见理财产品说明书及相关公告。</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3</w:t>
      </w:r>
      <w:r>
        <w:rPr>
          <w:rFonts w:hint="eastAsia" w:ascii="仿宋" w:hAnsi="仿宋" w:eastAsia="仿宋" w:cs="仿宋"/>
          <w:bCs/>
          <w:color w:val="000000"/>
          <w:szCs w:val="21"/>
        </w:rPr>
        <w:t>．</w:t>
      </w:r>
      <w:r>
        <w:rPr>
          <w:rFonts w:hint="eastAsia" w:ascii="仿宋" w:hAnsi="仿宋" w:eastAsia="仿宋" w:cs="仿宋"/>
          <w:color w:val="000000"/>
          <w:szCs w:val="21"/>
        </w:rPr>
        <w:t>理财产品销售文件可能约定或调整投资者每个交易账户的最低理财产品份额余额，具体约定请参见理财产品说明书及相关公告。</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4</w:t>
      </w:r>
      <w:r>
        <w:rPr>
          <w:rFonts w:hint="eastAsia" w:ascii="仿宋" w:hAnsi="仿宋" w:eastAsia="仿宋" w:cs="仿宋"/>
          <w:bCs/>
          <w:color w:val="000000"/>
          <w:szCs w:val="21"/>
        </w:rPr>
        <w:t>．</w:t>
      </w:r>
      <w:r>
        <w:rPr>
          <w:rFonts w:hint="eastAsia" w:ascii="仿宋" w:hAnsi="仿宋" w:eastAsia="仿宋" w:cs="仿宋"/>
          <w:color w:val="000000"/>
          <w:szCs w:val="21"/>
        </w:rPr>
        <w:t>理财产品销售文件可能约定或调整单个投资者累计持有的理财产品份额上限，具体约定请参见理财产品说明书及相关公告。</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5</w:t>
      </w:r>
      <w:r>
        <w:rPr>
          <w:rFonts w:hint="eastAsia" w:ascii="仿宋" w:hAnsi="仿宋" w:eastAsia="仿宋" w:cs="仿宋"/>
          <w:bCs/>
          <w:color w:val="000000"/>
          <w:szCs w:val="21"/>
        </w:rPr>
        <w:t>．</w:t>
      </w:r>
      <w:r>
        <w:rPr>
          <w:rFonts w:hint="eastAsia" w:ascii="仿宋" w:hAnsi="仿宋" w:eastAsia="仿宋" w:cs="仿宋"/>
          <w:color w:val="000000"/>
          <w:szCs w:val="21"/>
        </w:rPr>
        <w:t>当接受申购申请对存量理财产品投资者利益构成潜在重大不利影响时，乙方可采取设定单一投资者申购金额上限或理财产品单日净申购比例上限、拒绝大额申购、暂停理财产品申购等措施，以保护存量理财产品投资者的合法权益，具体约定请参见理财产品说明书及相关公告。</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6</w:t>
      </w:r>
      <w:r>
        <w:rPr>
          <w:rFonts w:hint="eastAsia" w:ascii="仿宋" w:hAnsi="仿宋" w:eastAsia="仿宋" w:cs="仿宋"/>
          <w:bCs/>
          <w:color w:val="000000"/>
          <w:szCs w:val="21"/>
        </w:rPr>
        <w:t>．</w:t>
      </w:r>
      <w:r>
        <w:rPr>
          <w:rFonts w:hint="eastAsia" w:ascii="仿宋" w:hAnsi="仿宋" w:eastAsia="仿宋" w:cs="仿宋"/>
          <w:color w:val="000000"/>
          <w:szCs w:val="21"/>
        </w:rPr>
        <w:t>理财产品的申购份额、赎回金额的具体计算方法，认购费、申购费、赎回费以及其他销售相关费用的具体收费标准及方式在理财产品说明书中列示。乙方可能调整费率或收费方式，并将依照理财产品销售文件的约定进行公告。</w:t>
      </w:r>
    </w:p>
    <w:p>
      <w:pPr>
        <w:adjustRightInd w:val="0"/>
        <w:snapToGrid w:val="0"/>
        <w:spacing w:line="360" w:lineRule="auto"/>
        <w:ind w:firstLine="420" w:firstLineChars="200"/>
        <w:outlineLvl w:val="1"/>
        <w:rPr>
          <w:rFonts w:hint="eastAsia" w:ascii="仿宋" w:hAnsi="仿宋" w:eastAsia="仿宋" w:cs="仿宋"/>
          <w:color w:val="000000"/>
          <w:szCs w:val="21"/>
        </w:rPr>
      </w:pPr>
      <w:r>
        <w:rPr>
          <w:rFonts w:hint="eastAsia" w:ascii="仿宋" w:hAnsi="仿宋" w:eastAsia="仿宋" w:cs="仿宋"/>
          <w:color w:val="000000"/>
          <w:szCs w:val="21"/>
        </w:rPr>
        <w:t>（三）拒绝或暂停办理认（申）购、赎回的情形</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1</w:t>
      </w:r>
      <w:r>
        <w:rPr>
          <w:rFonts w:hint="eastAsia" w:ascii="仿宋" w:hAnsi="仿宋" w:eastAsia="仿宋" w:cs="仿宋"/>
          <w:bCs/>
          <w:color w:val="000000"/>
          <w:szCs w:val="21"/>
        </w:rPr>
        <w:t>．</w:t>
      </w:r>
      <w:r>
        <w:rPr>
          <w:rFonts w:hint="eastAsia" w:ascii="仿宋" w:hAnsi="仿宋" w:eastAsia="仿宋" w:cs="仿宋"/>
          <w:color w:val="000000"/>
          <w:szCs w:val="21"/>
        </w:rPr>
        <w:t>如乙方认为继续认购、申购、赎回可能影响到投资者利益时，乙方有权按说明书约定暂停认购、申购、赎回，并履行信息披露义务。</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2</w:t>
      </w:r>
      <w:r>
        <w:rPr>
          <w:rFonts w:hint="eastAsia" w:ascii="仿宋" w:hAnsi="仿宋" w:eastAsia="仿宋" w:cs="仿宋"/>
          <w:bCs/>
          <w:color w:val="000000"/>
          <w:szCs w:val="21"/>
        </w:rPr>
        <w:t>．</w:t>
      </w:r>
      <w:r>
        <w:rPr>
          <w:rFonts w:hint="eastAsia" w:ascii="仿宋" w:hAnsi="仿宋" w:eastAsia="仿宋" w:cs="仿宋"/>
          <w:color w:val="000000"/>
          <w:szCs w:val="21"/>
        </w:rPr>
        <w:t>因不可抗力原因导致理财产品无法正常运作时，乙方有权按说明书约定暂停认购、申购、赎回。乙方暂停或者开放认（申）购、赎回等业务的，将按照理财产品销售文件约定，向投资者说明具体原因和依据。</w:t>
      </w:r>
    </w:p>
    <w:p>
      <w:pPr>
        <w:adjustRightInd w:val="0"/>
        <w:snapToGrid w:val="0"/>
        <w:spacing w:line="360" w:lineRule="auto"/>
        <w:ind w:firstLine="420" w:firstLineChars="200"/>
        <w:outlineLvl w:val="1"/>
        <w:rPr>
          <w:rFonts w:hint="eastAsia" w:ascii="仿宋" w:hAnsi="仿宋" w:eastAsia="仿宋" w:cs="仿宋"/>
          <w:color w:val="000000"/>
          <w:szCs w:val="21"/>
        </w:rPr>
      </w:pPr>
      <w:r>
        <w:rPr>
          <w:rFonts w:hint="eastAsia" w:ascii="仿宋" w:hAnsi="仿宋" w:eastAsia="仿宋" w:cs="仿宋"/>
          <w:color w:val="000000"/>
          <w:szCs w:val="21"/>
        </w:rPr>
        <w:t>（四）巨额赎回的情形及处理方式</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开放式理财产品发生巨额赎回的，乙方当日办理的赎回份额不低于前一日</w:t>
      </w:r>
      <w:r>
        <w:rPr>
          <w:rFonts w:hint="eastAsia" w:ascii="仿宋" w:hAnsi="仿宋" w:eastAsia="仿宋" w:cs="仿宋"/>
          <w:color w:val="000000"/>
          <w:szCs w:val="21"/>
          <w:lang w:val="en-US" w:eastAsia="zh-CN"/>
        </w:rPr>
        <w:t>日</w:t>
      </w:r>
      <w:r>
        <w:rPr>
          <w:rFonts w:hint="eastAsia" w:ascii="仿宋" w:hAnsi="仿宋" w:eastAsia="仿宋" w:cs="仿宋"/>
          <w:color w:val="000000"/>
          <w:szCs w:val="21"/>
        </w:rPr>
        <w:t>终理财产品总份额的10%</w:t>
      </w:r>
      <w:r>
        <w:rPr>
          <w:rFonts w:hint="eastAsia" w:ascii="仿宋" w:hAnsi="仿宋" w:eastAsia="仿宋" w:cs="仿宋"/>
          <w:color w:val="000000"/>
          <w:szCs w:val="21"/>
          <w:lang w:eastAsia="zh-CN"/>
        </w:rPr>
        <w:t>。</w:t>
      </w:r>
      <w:r>
        <w:rPr>
          <w:rFonts w:hint="eastAsia" w:ascii="仿宋" w:hAnsi="仿宋" w:eastAsia="仿宋" w:cs="仿宋"/>
          <w:color w:val="000000"/>
          <w:szCs w:val="21"/>
        </w:rPr>
        <w:t>乙方有权按说明书约定对其余的赎回申请采取暂停接受</w:t>
      </w:r>
      <w:r>
        <w:rPr>
          <w:rFonts w:hint="eastAsia" w:ascii="仿宋" w:hAnsi="仿宋" w:eastAsia="仿宋" w:cs="仿宋"/>
          <w:color w:val="000000"/>
          <w:szCs w:val="21"/>
          <w:lang w:eastAsia="zh-CN"/>
        </w:rPr>
        <w:t>、</w:t>
      </w:r>
      <w:r>
        <w:rPr>
          <w:rFonts w:hint="eastAsia" w:ascii="仿宋" w:hAnsi="仿宋" w:eastAsia="仿宋" w:cs="仿宋"/>
          <w:color w:val="000000"/>
          <w:szCs w:val="21"/>
        </w:rPr>
        <w:t>延期办理</w:t>
      </w:r>
      <w:r>
        <w:rPr>
          <w:rFonts w:hint="eastAsia" w:ascii="仿宋" w:hAnsi="仿宋" w:eastAsia="仿宋" w:cs="仿宋"/>
          <w:color w:val="000000"/>
          <w:szCs w:val="21"/>
          <w:lang w:eastAsia="zh-CN"/>
        </w:rPr>
        <w:t>、延缓支付赎回款项</w:t>
      </w:r>
      <w:r>
        <w:rPr>
          <w:rFonts w:hint="eastAsia" w:ascii="仿宋" w:hAnsi="仿宋" w:eastAsia="仿宋" w:cs="仿宋"/>
          <w:color w:val="000000"/>
          <w:szCs w:val="21"/>
          <w:lang w:val="en-US" w:eastAsia="zh-CN"/>
        </w:rPr>
        <w:t>等</w:t>
      </w:r>
      <w:r>
        <w:rPr>
          <w:rFonts w:hint="eastAsia" w:ascii="仿宋" w:hAnsi="仿宋" w:eastAsia="仿宋" w:cs="仿宋"/>
          <w:color w:val="000000"/>
          <w:szCs w:val="21"/>
        </w:rPr>
        <w:t>应对措施，并</w:t>
      </w:r>
      <w:r>
        <w:rPr>
          <w:rFonts w:hint="eastAsia" w:ascii="仿宋" w:hAnsi="仿宋" w:eastAsia="仿宋" w:cs="仿宋"/>
          <w:color w:val="000000"/>
          <w:szCs w:val="21"/>
          <w:lang w:val="en-US" w:eastAsia="zh-CN"/>
        </w:rPr>
        <w:t>将</w:t>
      </w:r>
      <w:r>
        <w:rPr>
          <w:rFonts w:hint="eastAsia" w:ascii="仿宋" w:hAnsi="仿宋" w:eastAsia="仿宋" w:cs="仿宋"/>
          <w:color w:val="000000"/>
          <w:szCs w:val="21"/>
        </w:rPr>
        <w:t>履行信息披露义务。</w:t>
      </w:r>
    </w:p>
    <w:p>
      <w:pPr>
        <w:adjustRightInd w:val="0"/>
        <w:snapToGrid w:val="0"/>
        <w:spacing w:line="360" w:lineRule="auto"/>
        <w:ind w:firstLine="420" w:firstLineChars="200"/>
        <w:outlineLvl w:val="1"/>
        <w:rPr>
          <w:rFonts w:hint="eastAsia" w:ascii="仿宋" w:hAnsi="仿宋" w:eastAsia="仿宋" w:cs="仿宋"/>
          <w:color w:val="000000"/>
          <w:szCs w:val="21"/>
        </w:rPr>
      </w:pPr>
      <w:r>
        <w:rPr>
          <w:rFonts w:hint="eastAsia" w:ascii="仿宋" w:hAnsi="仿宋" w:eastAsia="仿宋" w:cs="仿宋"/>
          <w:color w:val="000000"/>
          <w:szCs w:val="21"/>
        </w:rPr>
        <w:t>（五）理财产品份额的冻结和解冻</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乙方只受理国家有权机关依法要求的理财产品份额的冻结与解冻，以及乙方认可并符合法律法规、监管规定的其他情况下的冻结与解冻。</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理财产品份额被冻结的，被冻结部分产生的权益一并冻结，被冻结部分份额仍然参与收益分配。法律法规、监管规定另有规定的除外。</w:t>
      </w:r>
    </w:p>
    <w:p>
      <w:pPr>
        <w:adjustRightInd w:val="0"/>
        <w:snapToGrid w:val="0"/>
        <w:spacing w:line="360" w:lineRule="auto"/>
        <w:ind w:firstLine="422" w:firstLineChars="200"/>
        <w:jc w:val="left"/>
        <w:outlineLvl w:val="0"/>
        <w:rPr>
          <w:rFonts w:hint="eastAsia" w:ascii="仿宋" w:hAnsi="仿宋" w:eastAsia="仿宋" w:cs="仿宋"/>
          <w:b/>
          <w:bCs/>
          <w:color w:val="000000"/>
          <w:szCs w:val="21"/>
        </w:rPr>
      </w:pPr>
      <w:r>
        <w:rPr>
          <w:rFonts w:hint="eastAsia" w:ascii="仿宋" w:hAnsi="仿宋" w:eastAsia="仿宋" w:cs="仿宋"/>
          <w:b/>
          <w:bCs/>
          <w:color w:val="000000"/>
          <w:szCs w:val="21"/>
        </w:rPr>
        <w:t>六、权利及义务</w:t>
      </w:r>
    </w:p>
    <w:p>
      <w:pPr>
        <w:adjustRightInd w:val="0"/>
        <w:snapToGrid w:val="0"/>
        <w:spacing w:line="360" w:lineRule="auto"/>
        <w:ind w:firstLine="420" w:firstLineChars="200"/>
        <w:outlineLvl w:val="1"/>
        <w:rPr>
          <w:rFonts w:hint="eastAsia" w:ascii="仿宋" w:hAnsi="仿宋" w:eastAsia="仿宋" w:cs="仿宋"/>
          <w:color w:val="000000"/>
          <w:szCs w:val="21"/>
        </w:rPr>
      </w:pPr>
      <w:r>
        <w:rPr>
          <w:rFonts w:hint="eastAsia" w:ascii="仿宋" w:hAnsi="仿宋" w:eastAsia="仿宋" w:cs="仿宋"/>
          <w:color w:val="000000"/>
          <w:szCs w:val="21"/>
        </w:rPr>
        <w:t>（一）甲方的权利</w:t>
      </w:r>
    </w:p>
    <w:p>
      <w:pPr>
        <w:adjustRightInd w:val="0"/>
        <w:snapToGrid w:val="0"/>
        <w:spacing w:line="360" w:lineRule="auto"/>
        <w:ind w:firstLine="420" w:firstLineChars="200"/>
        <w:rPr>
          <w:rFonts w:hint="eastAsia" w:ascii="仿宋" w:hAnsi="仿宋" w:eastAsia="仿宋" w:cs="仿宋"/>
          <w:color w:val="000000"/>
          <w:szCs w:val="21"/>
          <w:lang w:eastAsia="zh-CN"/>
        </w:rPr>
      </w:pPr>
      <w:r>
        <w:rPr>
          <w:rFonts w:hint="eastAsia" w:ascii="仿宋" w:hAnsi="仿宋" w:eastAsia="仿宋" w:cs="仿宋"/>
          <w:color w:val="000000"/>
          <w:szCs w:val="21"/>
        </w:rPr>
        <w:t>1．甲方有权按照销售文件的约定获取理财产品财产收益</w:t>
      </w:r>
      <w:r>
        <w:rPr>
          <w:rFonts w:hint="eastAsia" w:ascii="仿宋" w:hAnsi="仿宋" w:eastAsia="仿宋" w:cs="仿宋"/>
          <w:color w:val="000000"/>
          <w:szCs w:val="21"/>
          <w:lang w:eastAsia="zh-CN"/>
        </w:rPr>
        <w:t>。</w:t>
      </w:r>
    </w:p>
    <w:p>
      <w:pPr>
        <w:adjustRightInd w:val="0"/>
        <w:snapToGrid w:val="0"/>
        <w:spacing w:line="360" w:lineRule="auto"/>
        <w:ind w:firstLine="420" w:firstLineChars="200"/>
        <w:rPr>
          <w:rFonts w:hint="eastAsia" w:ascii="仿宋" w:hAnsi="仿宋" w:eastAsia="仿宋" w:cs="仿宋"/>
          <w:color w:val="000000"/>
          <w:szCs w:val="21"/>
          <w:lang w:eastAsia="zh-CN"/>
        </w:rPr>
      </w:pPr>
      <w:r>
        <w:rPr>
          <w:rFonts w:hint="eastAsia" w:ascii="仿宋" w:hAnsi="仿宋" w:eastAsia="仿宋" w:cs="仿宋"/>
          <w:color w:val="000000"/>
          <w:szCs w:val="21"/>
        </w:rPr>
        <w:t>2．甲方有权按销售文件约定申请赎回其持有的理财产品份额</w:t>
      </w:r>
      <w:r>
        <w:rPr>
          <w:rFonts w:hint="eastAsia" w:ascii="仿宋" w:hAnsi="仿宋" w:eastAsia="仿宋" w:cs="仿宋"/>
          <w:color w:val="000000"/>
          <w:szCs w:val="21"/>
          <w:lang w:eastAsia="zh-CN"/>
        </w:rPr>
        <w:t>。</w:t>
      </w:r>
    </w:p>
    <w:p>
      <w:pPr>
        <w:adjustRightInd w:val="0"/>
        <w:snapToGrid w:val="0"/>
        <w:spacing w:line="360" w:lineRule="auto"/>
        <w:ind w:firstLine="420" w:firstLineChars="200"/>
        <w:rPr>
          <w:rFonts w:hint="eastAsia" w:ascii="仿宋" w:hAnsi="仿宋" w:eastAsia="仿宋" w:cs="仿宋"/>
          <w:color w:val="000000"/>
          <w:szCs w:val="21"/>
          <w:lang w:eastAsia="zh-CN"/>
        </w:rPr>
      </w:pPr>
      <w:r>
        <w:rPr>
          <w:rFonts w:hint="eastAsia" w:ascii="仿宋" w:hAnsi="仿宋" w:eastAsia="仿宋" w:cs="仿宋"/>
          <w:color w:val="000000"/>
          <w:szCs w:val="21"/>
        </w:rPr>
        <w:t>3．甲方有权了解理财产品基本情况，按销售文件约定获取理财产品相关信息</w:t>
      </w:r>
      <w:r>
        <w:rPr>
          <w:rFonts w:hint="eastAsia" w:ascii="仿宋" w:hAnsi="仿宋" w:eastAsia="仿宋" w:cs="仿宋"/>
          <w:color w:val="000000"/>
          <w:szCs w:val="21"/>
          <w:lang w:eastAsia="zh-CN"/>
        </w:rPr>
        <w:t>。</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4．甲方购买乙方发行管理的私募理财产品，可按销售文件约定享有不少于24小时的投资冷静期。在冷静期内，如甲方改变投资决定，应立即在投资冷静期内撤销认/申购的申请，销售机构应按约定退还客户款项。</w:t>
      </w:r>
    </w:p>
    <w:p>
      <w:pPr>
        <w:adjustRightInd w:val="0"/>
        <w:snapToGrid w:val="0"/>
        <w:spacing w:line="360" w:lineRule="auto"/>
        <w:ind w:firstLine="420" w:firstLineChars="200"/>
        <w:outlineLvl w:val="1"/>
        <w:rPr>
          <w:rFonts w:hint="eastAsia" w:ascii="仿宋" w:hAnsi="仿宋" w:eastAsia="仿宋" w:cs="仿宋"/>
          <w:color w:val="000000"/>
          <w:szCs w:val="21"/>
        </w:rPr>
      </w:pPr>
      <w:r>
        <w:rPr>
          <w:rFonts w:hint="eastAsia" w:ascii="仿宋" w:hAnsi="仿宋" w:eastAsia="仿宋" w:cs="仿宋"/>
          <w:color w:val="000000"/>
          <w:szCs w:val="21"/>
        </w:rPr>
        <w:t>（二）甲方的义务</w:t>
      </w:r>
    </w:p>
    <w:p>
      <w:pPr>
        <w:adjustRightInd w:val="0"/>
        <w:snapToGrid w:val="0"/>
        <w:spacing w:line="360" w:lineRule="auto"/>
        <w:ind w:firstLine="420" w:firstLineChars="200"/>
        <w:rPr>
          <w:rFonts w:hint="eastAsia" w:ascii="仿宋" w:hAnsi="仿宋" w:eastAsia="仿宋" w:cs="仿宋"/>
          <w:color w:val="000000"/>
          <w:szCs w:val="21"/>
          <w:lang w:eastAsia="zh-CN"/>
        </w:rPr>
      </w:pPr>
      <w:r>
        <w:rPr>
          <w:rFonts w:hint="eastAsia" w:ascii="仿宋" w:hAnsi="仿宋" w:eastAsia="仿宋" w:cs="仿宋"/>
          <w:color w:val="000000"/>
          <w:szCs w:val="21"/>
        </w:rPr>
        <w:t>1．甲方应认真阅读理财产品销售文件，遵守协议约定</w:t>
      </w:r>
      <w:r>
        <w:rPr>
          <w:rFonts w:hint="eastAsia" w:ascii="仿宋" w:hAnsi="仿宋" w:eastAsia="仿宋" w:cs="仿宋"/>
          <w:color w:val="000000"/>
          <w:szCs w:val="21"/>
          <w:lang w:eastAsia="zh-CN"/>
        </w:rPr>
        <w:t>。</w:t>
      </w:r>
    </w:p>
    <w:p>
      <w:pPr>
        <w:adjustRightInd w:val="0"/>
        <w:snapToGrid w:val="0"/>
        <w:spacing w:line="360" w:lineRule="auto"/>
        <w:ind w:firstLine="420" w:firstLineChars="200"/>
        <w:rPr>
          <w:rFonts w:hint="eastAsia" w:ascii="仿宋" w:hAnsi="仿宋" w:eastAsia="仿宋" w:cs="仿宋"/>
          <w:color w:val="000000"/>
          <w:szCs w:val="21"/>
          <w:lang w:eastAsia="zh-CN"/>
        </w:rPr>
      </w:pPr>
      <w:r>
        <w:rPr>
          <w:rFonts w:hint="eastAsia" w:ascii="仿宋" w:hAnsi="仿宋" w:eastAsia="仿宋" w:cs="仿宋"/>
          <w:color w:val="000000"/>
          <w:szCs w:val="21"/>
        </w:rPr>
        <w:t>2．甲方应充分了解所投资理财产品，充分了解自身风险承受能力，对理财产品的投资价值进行独立判断，自主做出投资决策，获取投资收益并承担可能的投资风险</w:t>
      </w:r>
      <w:r>
        <w:rPr>
          <w:rFonts w:hint="eastAsia" w:ascii="仿宋" w:hAnsi="仿宋" w:eastAsia="仿宋" w:cs="仿宋"/>
          <w:color w:val="000000"/>
          <w:szCs w:val="21"/>
          <w:lang w:eastAsia="zh-CN"/>
        </w:rPr>
        <w:t>。</w:t>
      </w:r>
    </w:p>
    <w:p>
      <w:pPr>
        <w:adjustRightInd w:val="0"/>
        <w:snapToGrid w:val="0"/>
        <w:spacing w:line="360" w:lineRule="auto"/>
        <w:ind w:firstLine="420" w:firstLineChars="200"/>
        <w:rPr>
          <w:rFonts w:hint="eastAsia" w:ascii="仿宋" w:hAnsi="仿宋" w:eastAsia="仿宋" w:cs="仿宋"/>
          <w:color w:val="000000"/>
          <w:szCs w:val="21"/>
          <w:lang w:eastAsia="zh-CN"/>
        </w:rPr>
      </w:pPr>
      <w:r>
        <w:rPr>
          <w:rFonts w:hint="eastAsia" w:ascii="仿宋" w:hAnsi="仿宋" w:eastAsia="仿宋" w:cs="仿宋"/>
          <w:color w:val="000000"/>
          <w:szCs w:val="21"/>
        </w:rPr>
        <w:t>3．甲方应及时、主动获取理财产品披露信息</w:t>
      </w:r>
      <w:r>
        <w:rPr>
          <w:rFonts w:hint="eastAsia" w:ascii="仿宋" w:hAnsi="仿宋" w:eastAsia="仿宋" w:cs="仿宋"/>
          <w:color w:val="000000"/>
          <w:szCs w:val="21"/>
          <w:lang w:eastAsia="zh-CN"/>
        </w:rPr>
        <w:t>。</w:t>
      </w:r>
    </w:p>
    <w:p>
      <w:pPr>
        <w:adjustRightInd w:val="0"/>
        <w:snapToGrid w:val="0"/>
        <w:spacing w:line="360" w:lineRule="auto"/>
        <w:ind w:firstLine="420" w:firstLineChars="200"/>
        <w:rPr>
          <w:rFonts w:hint="eastAsia" w:ascii="仿宋" w:hAnsi="仿宋" w:eastAsia="仿宋" w:cs="仿宋"/>
          <w:color w:val="000000"/>
          <w:szCs w:val="21"/>
          <w:lang w:eastAsia="zh-CN"/>
        </w:rPr>
      </w:pPr>
      <w:r>
        <w:rPr>
          <w:rFonts w:hint="eastAsia" w:ascii="仿宋" w:hAnsi="仿宋" w:eastAsia="仿宋" w:cs="仿宋"/>
          <w:color w:val="000000"/>
          <w:szCs w:val="21"/>
        </w:rPr>
        <w:t>4．甲方如存在法律法规、监管规定、有权机关或主管机关禁止或限制购买理财产品的各种情形，或其购买理财产品的行为违反其公司章程或其他文件的任何限制性规定，应明确告知乙方并停止继续购买理财产品</w:t>
      </w:r>
      <w:r>
        <w:rPr>
          <w:rFonts w:hint="eastAsia" w:ascii="仿宋" w:hAnsi="仿宋" w:eastAsia="仿宋" w:cs="仿宋"/>
          <w:color w:val="000000"/>
          <w:szCs w:val="21"/>
          <w:lang w:eastAsia="zh-CN"/>
        </w:rPr>
        <w:t>。</w:t>
      </w:r>
    </w:p>
    <w:p>
      <w:pPr>
        <w:adjustRightInd w:val="0"/>
        <w:snapToGrid w:val="0"/>
        <w:spacing w:line="360" w:lineRule="auto"/>
        <w:ind w:firstLine="422" w:firstLineChars="200"/>
        <w:rPr>
          <w:rFonts w:hint="eastAsia" w:ascii="仿宋" w:hAnsi="仿宋" w:eastAsia="仿宋" w:cs="仿宋"/>
          <w:b/>
          <w:bCs/>
          <w:color w:val="000000"/>
          <w:szCs w:val="21"/>
          <w:lang w:eastAsia="zh-CN"/>
        </w:rPr>
      </w:pPr>
      <w:r>
        <w:rPr>
          <w:rFonts w:hint="eastAsia" w:ascii="仿宋" w:hAnsi="仿宋" w:eastAsia="仿宋" w:cs="仿宋"/>
          <w:b/>
          <w:bCs/>
          <w:color w:val="000000"/>
          <w:szCs w:val="21"/>
        </w:rPr>
        <w:t>5．甲方在乙方或代销机构开通的网上银行、手机银行或其他电子渠道进行理财产品认/申购、赎回或其他交易前，应认真阅读该电子渠道服务协议或业务规则</w:t>
      </w:r>
      <w:r>
        <w:rPr>
          <w:rFonts w:hint="eastAsia" w:ascii="仿宋" w:hAnsi="仿宋" w:eastAsia="仿宋" w:cs="仿宋"/>
          <w:b/>
          <w:bCs/>
          <w:color w:val="000000"/>
          <w:szCs w:val="21"/>
          <w:lang w:eastAsia="zh-CN"/>
        </w:rPr>
        <w:t>。</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6．甲方应以真实身份办理理财业务。甲方提供的姓名/名称、通信地址、联系方式等信息和资料均应真实、准确、完整、合法、有效。如发生任何变更，应及时告知乙方或代销机构。</w:t>
      </w:r>
      <w:r>
        <w:rPr>
          <w:rFonts w:hint="eastAsia" w:ascii="仿宋" w:hAnsi="仿宋" w:eastAsia="仿宋" w:cs="仿宋"/>
          <w:b/>
          <w:bCs/>
          <w:color w:val="000000"/>
          <w:szCs w:val="21"/>
        </w:rPr>
        <w:t>若甲方未及时办理相关信息或资料的变更，由此导致的一切后果由甲方自行承担，乙方不承担任何责任。</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7．甲方应妥善保管账号、密码等身份认证要素。以甲方相应身份认证要素进行的交易操作，甲方应认可并承担该交易操作的法律后果。</w:t>
      </w:r>
    </w:p>
    <w:p>
      <w:pPr>
        <w:adjustRightInd w:val="0"/>
        <w:snapToGrid w:val="0"/>
        <w:spacing w:line="360" w:lineRule="auto"/>
        <w:ind w:firstLine="422" w:firstLineChars="200"/>
        <w:rPr>
          <w:rFonts w:hint="eastAsia" w:ascii="仿宋" w:hAnsi="仿宋" w:eastAsia="仿宋" w:cs="仿宋"/>
          <w:b/>
          <w:bCs/>
          <w:color w:val="000000"/>
          <w:szCs w:val="21"/>
        </w:rPr>
      </w:pPr>
      <w:r>
        <w:rPr>
          <w:rFonts w:hint="eastAsia" w:ascii="仿宋" w:hAnsi="仿宋" w:eastAsia="仿宋" w:cs="仿宋"/>
          <w:b/>
          <w:bCs/>
          <w:color w:val="000000"/>
          <w:szCs w:val="21"/>
        </w:rPr>
        <w:t>8．甲方为非机构投资者，购买理财计划资金应为合法自有资金；甲方为机构投资者（含资产管理产品），购买理财计划资金应为合法自有资金或合法募集资金；甲方不存在使用贷款、发行债券等募集的非自有资金投资理财产品的情形（合法募集资金除外）。甲方承诺投资理财产品使用的资金来源合法合规，并且系为合法目的投资本理财产品，而非为洗钱等违法犯罪之目的。甲方应配合乙方及销售机构开展投资者身份识别及尽职调查，及时、真实、准确、完整提供身份信息及资金来源等信息。</w:t>
      </w:r>
    </w:p>
    <w:p>
      <w:pPr>
        <w:adjustRightInd w:val="0"/>
        <w:snapToGrid w:val="0"/>
        <w:spacing w:line="360" w:lineRule="auto"/>
        <w:ind w:firstLine="422" w:firstLineChars="200"/>
        <w:rPr>
          <w:rFonts w:hint="eastAsia" w:ascii="仿宋" w:hAnsi="仿宋" w:eastAsia="仿宋" w:cs="仿宋"/>
          <w:b/>
          <w:color w:val="000000"/>
          <w:szCs w:val="21"/>
        </w:rPr>
      </w:pPr>
      <w:r>
        <w:rPr>
          <w:rFonts w:hint="eastAsia" w:ascii="仿宋" w:hAnsi="仿宋" w:eastAsia="仿宋" w:cs="仿宋"/>
          <w:b/>
          <w:color w:val="000000"/>
          <w:szCs w:val="21"/>
        </w:rPr>
        <w:t>9</w:t>
      </w:r>
      <w:r>
        <w:rPr>
          <w:rFonts w:hint="eastAsia" w:ascii="仿宋" w:hAnsi="仿宋" w:eastAsia="仿宋" w:cs="仿宋"/>
          <w:b/>
          <w:bCs/>
          <w:color w:val="000000"/>
          <w:szCs w:val="21"/>
        </w:rPr>
        <w:t>．</w:t>
      </w:r>
      <w:r>
        <w:rPr>
          <w:rFonts w:hint="eastAsia" w:ascii="仿宋" w:hAnsi="仿宋" w:eastAsia="仿宋" w:cs="仿宋"/>
          <w:b/>
          <w:color w:val="000000"/>
          <w:szCs w:val="21"/>
        </w:rPr>
        <w:t>甲方在理财产品全部赎回或兑付前，不得就原认（申）购时使用的银行账户办理销户。</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10．甲方为机构投资者时，应保证已按公司章程等有关规定和程序取得办理理财业务所需的充分授权，并保证该等授权合法并持续有效。</w:t>
      </w:r>
    </w:p>
    <w:p>
      <w:pPr>
        <w:adjustRightInd w:val="0"/>
        <w:snapToGrid w:val="0"/>
        <w:spacing w:line="360" w:lineRule="auto"/>
        <w:ind w:firstLine="422" w:firstLineChars="200"/>
        <w:rPr>
          <w:rFonts w:hint="eastAsia" w:ascii="仿宋" w:hAnsi="仿宋" w:eastAsia="仿宋" w:cs="仿宋"/>
          <w:b/>
          <w:bCs/>
          <w:color w:val="000000"/>
          <w:szCs w:val="21"/>
        </w:rPr>
      </w:pPr>
      <w:r>
        <w:rPr>
          <w:rFonts w:hint="eastAsia" w:ascii="仿宋" w:hAnsi="仿宋" w:eastAsia="仿宋" w:cs="仿宋"/>
          <w:b/>
          <w:bCs/>
          <w:color w:val="000000"/>
          <w:szCs w:val="21"/>
        </w:rPr>
        <w:t>11</w:t>
      </w:r>
      <w:r>
        <w:rPr>
          <w:rFonts w:hint="eastAsia" w:ascii="仿宋" w:hAnsi="仿宋" w:eastAsia="仿宋" w:cs="仿宋"/>
          <w:bCs/>
          <w:color w:val="000000"/>
          <w:szCs w:val="21"/>
        </w:rPr>
        <w:t>．</w:t>
      </w:r>
      <w:r>
        <w:rPr>
          <w:rFonts w:hint="eastAsia" w:ascii="仿宋" w:hAnsi="仿宋" w:eastAsia="仿宋" w:cs="仿宋"/>
          <w:b/>
          <w:bCs/>
          <w:color w:val="000000"/>
          <w:szCs w:val="21"/>
        </w:rPr>
        <w:t>在产品存续期内，除非出现按照产品说明书约定终止理财产品的情形，否则不得要求乙方在产品非开放日前退还已扣款项或以任何形式清算其持有的理财产品份额。</w:t>
      </w:r>
    </w:p>
    <w:p>
      <w:pPr>
        <w:adjustRightInd w:val="0"/>
        <w:snapToGrid w:val="0"/>
        <w:spacing w:line="360" w:lineRule="auto"/>
        <w:ind w:firstLine="420" w:firstLineChars="200"/>
        <w:outlineLvl w:val="1"/>
        <w:rPr>
          <w:rFonts w:hint="eastAsia" w:ascii="仿宋" w:hAnsi="仿宋" w:eastAsia="仿宋" w:cs="仿宋"/>
          <w:color w:val="000000"/>
          <w:szCs w:val="21"/>
        </w:rPr>
      </w:pPr>
      <w:r>
        <w:rPr>
          <w:rFonts w:hint="eastAsia" w:ascii="仿宋" w:hAnsi="仿宋" w:eastAsia="仿宋" w:cs="仿宋"/>
          <w:color w:val="000000"/>
          <w:szCs w:val="21"/>
        </w:rPr>
        <w:t>（三）乙方的权利</w:t>
      </w:r>
    </w:p>
    <w:p>
      <w:pPr>
        <w:adjustRightInd w:val="0"/>
        <w:snapToGrid w:val="0"/>
        <w:spacing w:line="360" w:lineRule="auto"/>
        <w:ind w:firstLine="420" w:firstLineChars="200"/>
        <w:rPr>
          <w:rFonts w:hint="eastAsia" w:ascii="仿宋" w:hAnsi="仿宋" w:eastAsia="仿宋" w:cs="仿宋"/>
          <w:color w:val="000000"/>
          <w:szCs w:val="21"/>
          <w:lang w:eastAsia="zh-CN"/>
        </w:rPr>
      </w:pPr>
      <w:r>
        <w:rPr>
          <w:rFonts w:hint="eastAsia" w:ascii="仿宋" w:hAnsi="仿宋" w:eastAsia="仿宋" w:cs="仿宋"/>
          <w:color w:val="000000"/>
          <w:szCs w:val="21"/>
        </w:rPr>
        <w:t>1．依法募集理财资金</w:t>
      </w:r>
      <w:r>
        <w:rPr>
          <w:rFonts w:hint="eastAsia" w:ascii="仿宋" w:hAnsi="仿宋" w:eastAsia="仿宋" w:cs="仿宋"/>
          <w:color w:val="000000"/>
          <w:szCs w:val="21"/>
          <w:lang w:eastAsia="zh-CN"/>
        </w:rPr>
        <w:t>。</w:t>
      </w:r>
    </w:p>
    <w:p>
      <w:pPr>
        <w:adjustRightInd w:val="0"/>
        <w:snapToGrid w:val="0"/>
        <w:spacing w:line="360" w:lineRule="auto"/>
        <w:ind w:firstLine="420" w:firstLineChars="200"/>
        <w:rPr>
          <w:rFonts w:hint="eastAsia" w:ascii="仿宋" w:hAnsi="仿宋" w:eastAsia="仿宋" w:cs="仿宋"/>
          <w:color w:val="000000"/>
          <w:szCs w:val="21"/>
          <w:lang w:eastAsia="zh-CN"/>
        </w:rPr>
      </w:pPr>
      <w:r>
        <w:rPr>
          <w:rFonts w:hint="eastAsia" w:ascii="仿宋" w:hAnsi="仿宋" w:eastAsia="仿宋" w:cs="仿宋"/>
          <w:color w:val="000000"/>
          <w:szCs w:val="21"/>
        </w:rPr>
        <w:t>2．理财产品成立后，根据法律法规、监管规定和理财产品销售文件约定独立运用并管理理财产品财产</w:t>
      </w:r>
      <w:r>
        <w:rPr>
          <w:rFonts w:hint="eastAsia" w:ascii="仿宋" w:hAnsi="仿宋" w:eastAsia="仿宋" w:cs="仿宋"/>
          <w:color w:val="000000"/>
          <w:szCs w:val="21"/>
          <w:lang w:eastAsia="zh-CN"/>
        </w:rPr>
        <w:t>。</w:t>
      </w:r>
    </w:p>
    <w:p>
      <w:pPr>
        <w:adjustRightInd w:val="0"/>
        <w:snapToGrid w:val="0"/>
        <w:spacing w:line="360" w:lineRule="auto"/>
        <w:ind w:firstLine="420" w:firstLineChars="200"/>
        <w:rPr>
          <w:rFonts w:hint="eastAsia" w:ascii="仿宋" w:hAnsi="仿宋" w:eastAsia="仿宋" w:cs="仿宋"/>
          <w:color w:val="000000"/>
          <w:szCs w:val="21"/>
          <w:lang w:eastAsia="zh-CN"/>
        </w:rPr>
      </w:pPr>
      <w:r>
        <w:rPr>
          <w:rFonts w:hint="eastAsia" w:ascii="仿宋" w:hAnsi="仿宋" w:eastAsia="仿宋" w:cs="仿宋"/>
          <w:color w:val="000000"/>
          <w:szCs w:val="21"/>
        </w:rPr>
        <w:t>3．按照理财产品销售文件约定，</w:t>
      </w:r>
      <w:r>
        <w:rPr>
          <w:rFonts w:hint="eastAsia" w:ascii="仿宋" w:hAnsi="仿宋" w:eastAsia="仿宋" w:cs="仿宋"/>
          <w:color w:val="1E1E1E"/>
          <w:szCs w:val="21"/>
        </w:rPr>
        <w:t>收取</w:t>
      </w:r>
      <w:r>
        <w:rPr>
          <w:rFonts w:hint="eastAsia" w:ascii="仿宋" w:hAnsi="仿宋" w:eastAsia="仿宋" w:cs="仿宋"/>
          <w:color w:val="000000"/>
          <w:szCs w:val="21"/>
        </w:rPr>
        <w:t>管理费用</w:t>
      </w:r>
      <w:r>
        <w:rPr>
          <w:rFonts w:hint="eastAsia" w:ascii="仿宋" w:hAnsi="仿宋" w:eastAsia="仿宋" w:cs="仿宋"/>
          <w:color w:val="000000"/>
          <w:szCs w:val="21"/>
          <w:lang w:eastAsia="zh-CN"/>
        </w:rPr>
        <w:t>。</w:t>
      </w:r>
    </w:p>
    <w:p>
      <w:pPr>
        <w:adjustRightInd w:val="0"/>
        <w:snapToGrid w:val="0"/>
        <w:spacing w:line="360" w:lineRule="auto"/>
        <w:ind w:firstLine="420" w:firstLineChars="200"/>
        <w:rPr>
          <w:rFonts w:hint="eastAsia" w:ascii="仿宋" w:hAnsi="仿宋" w:eastAsia="仿宋" w:cs="仿宋"/>
          <w:color w:val="000000"/>
          <w:szCs w:val="21"/>
          <w:lang w:eastAsia="zh-CN"/>
        </w:rPr>
      </w:pPr>
      <w:r>
        <w:rPr>
          <w:rFonts w:hint="eastAsia" w:ascii="仿宋" w:hAnsi="仿宋" w:eastAsia="仿宋" w:cs="仿宋"/>
          <w:color w:val="000000"/>
          <w:szCs w:val="21"/>
        </w:rPr>
        <w:t>4．依照有关规定行使因理财产品财产投资于证券所产生的权利</w:t>
      </w:r>
      <w:r>
        <w:rPr>
          <w:rFonts w:hint="eastAsia" w:ascii="仿宋" w:hAnsi="仿宋" w:eastAsia="仿宋" w:cs="仿宋"/>
          <w:color w:val="000000"/>
          <w:szCs w:val="21"/>
          <w:lang w:eastAsia="zh-CN"/>
        </w:rPr>
        <w:t>。</w:t>
      </w:r>
    </w:p>
    <w:p>
      <w:pPr>
        <w:adjustRightInd w:val="0"/>
        <w:snapToGrid w:val="0"/>
        <w:spacing w:line="360" w:lineRule="auto"/>
        <w:ind w:firstLine="420" w:firstLineChars="200"/>
        <w:rPr>
          <w:rFonts w:hint="eastAsia" w:ascii="仿宋" w:hAnsi="仿宋" w:eastAsia="仿宋" w:cs="仿宋"/>
          <w:color w:val="000000"/>
          <w:szCs w:val="21"/>
          <w:lang w:eastAsia="zh-CN"/>
        </w:rPr>
      </w:pPr>
      <w:r>
        <w:rPr>
          <w:rFonts w:hint="eastAsia" w:ascii="仿宋" w:hAnsi="仿宋" w:eastAsia="仿宋" w:cs="仿宋"/>
          <w:color w:val="000000"/>
          <w:szCs w:val="21"/>
        </w:rPr>
        <w:t>5．选聘并监督理财产品托管人</w:t>
      </w:r>
      <w:r>
        <w:rPr>
          <w:rFonts w:hint="eastAsia" w:ascii="仿宋" w:hAnsi="仿宋" w:eastAsia="仿宋" w:cs="仿宋"/>
          <w:color w:val="000000"/>
          <w:szCs w:val="21"/>
          <w:lang w:eastAsia="zh-CN"/>
        </w:rPr>
        <w:t>。</w:t>
      </w:r>
    </w:p>
    <w:p>
      <w:pPr>
        <w:adjustRightInd w:val="0"/>
        <w:snapToGrid w:val="0"/>
        <w:spacing w:line="360" w:lineRule="auto"/>
        <w:ind w:firstLine="420" w:firstLineChars="200"/>
        <w:rPr>
          <w:rFonts w:hint="eastAsia" w:ascii="仿宋" w:hAnsi="仿宋" w:eastAsia="仿宋" w:cs="仿宋"/>
          <w:color w:val="000000"/>
          <w:szCs w:val="21"/>
          <w:lang w:eastAsia="zh-CN"/>
        </w:rPr>
      </w:pPr>
      <w:r>
        <w:rPr>
          <w:rFonts w:hint="eastAsia" w:ascii="仿宋" w:hAnsi="仿宋" w:eastAsia="仿宋" w:cs="仿宋"/>
          <w:color w:val="000000"/>
          <w:szCs w:val="21"/>
        </w:rPr>
        <w:t>6</w:t>
      </w:r>
      <w:r>
        <w:rPr>
          <w:rFonts w:hint="eastAsia" w:ascii="仿宋" w:hAnsi="仿宋" w:eastAsia="仿宋" w:cs="仿宋"/>
          <w:bCs/>
          <w:color w:val="000000"/>
          <w:szCs w:val="21"/>
        </w:rPr>
        <w:t>．</w:t>
      </w:r>
      <w:r>
        <w:rPr>
          <w:rFonts w:hint="eastAsia" w:ascii="仿宋" w:hAnsi="仿宋" w:eastAsia="仿宋" w:cs="仿宋"/>
          <w:color w:val="000000"/>
          <w:szCs w:val="21"/>
        </w:rPr>
        <w:t>选择、更换代销机构，对代销机构的销售行为进行监督和管理</w:t>
      </w:r>
      <w:r>
        <w:rPr>
          <w:rFonts w:hint="eastAsia" w:ascii="仿宋" w:hAnsi="仿宋" w:eastAsia="仿宋" w:cs="仿宋"/>
          <w:color w:val="000000"/>
          <w:szCs w:val="21"/>
          <w:lang w:eastAsia="zh-CN"/>
        </w:rPr>
        <w:t>。</w:t>
      </w:r>
    </w:p>
    <w:p>
      <w:pPr>
        <w:adjustRightInd w:val="0"/>
        <w:snapToGrid w:val="0"/>
        <w:spacing w:line="360" w:lineRule="auto"/>
        <w:ind w:firstLine="420" w:firstLineChars="200"/>
        <w:rPr>
          <w:rFonts w:hint="eastAsia" w:ascii="仿宋" w:hAnsi="仿宋" w:eastAsia="仿宋" w:cs="仿宋"/>
          <w:color w:val="000000"/>
          <w:szCs w:val="21"/>
          <w:lang w:eastAsia="zh-CN"/>
        </w:rPr>
      </w:pPr>
      <w:r>
        <w:rPr>
          <w:rFonts w:hint="eastAsia" w:ascii="仿宋" w:hAnsi="仿宋" w:eastAsia="仿宋" w:cs="仿宋"/>
          <w:color w:val="000000"/>
          <w:szCs w:val="21"/>
        </w:rPr>
        <w:t>7</w:t>
      </w:r>
      <w:r>
        <w:rPr>
          <w:rFonts w:hint="eastAsia" w:ascii="仿宋" w:hAnsi="仿宋" w:eastAsia="仿宋" w:cs="仿宋"/>
          <w:bCs/>
          <w:color w:val="000000"/>
          <w:szCs w:val="21"/>
        </w:rPr>
        <w:t>．</w:t>
      </w:r>
      <w:r>
        <w:rPr>
          <w:rFonts w:hint="eastAsia" w:ascii="仿宋" w:hAnsi="仿宋" w:eastAsia="仿宋" w:cs="仿宋"/>
          <w:color w:val="000000"/>
          <w:szCs w:val="21"/>
        </w:rPr>
        <w:t>为理财产品选聘理财投资合作机构；选聘、更换律师事务所、会计师事务所、证券经纪商或其他为理财产品提供服务的外部机构</w:t>
      </w:r>
      <w:r>
        <w:rPr>
          <w:rFonts w:hint="eastAsia" w:ascii="仿宋" w:hAnsi="仿宋" w:eastAsia="仿宋" w:cs="仿宋"/>
          <w:color w:val="000000"/>
          <w:szCs w:val="21"/>
          <w:lang w:eastAsia="zh-CN"/>
        </w:rPr>
        <w:t>。</w:t>
      </w:r>
    </w:p>
    <w:p>
      <w:pPr>
        <w:adjustRightInd w:val="0"/>
        <w:snapToGrid w:val="0"/>
        <w:spacing w:line="360" w:lineRule="auto"/>
        <w:ind w:firstLine="420" w:firstLineChars="200"/>
        <w:rPr>
          <w:rFonts w:hint="eastAsia" w:ascii="仿宋" w:hAnsi="仿宋" w:eastAsia="仿宋" w:cs="仿宋"/>
          <w:color w:val="000000"/>
          <w:szCs w:val="21"/>
          <w:lang w:eastAsia="zh-CN"/>
        </w:rPr>
      </w:pPr>
      <w:r>
        <w:rPr>
          <w:rFonts w:hint="eastAsia" w:ascii="仿宋" w:hAnsi="仿宋" w:eastAsia="仿宋" w:cs="仿宋"/>
          <w:color w:val="000000"/>
          <w:szCs w:val="21"/>
        </w:rPr>
        <w:t>8．依据理财产品销售文件及有关法律规定分配理财产品收益</w:t>
      </w:r>
      <w:r>
        <w:rPr>
          <w:rFonts w:hint="eastAsia" w:ascii="仿宋" w:hAnsi="仿宋" w:eastAsia="仿宋" w:cs="仿宋"/>
          <w:color w:val="000000"/>
          <w:szCs w:val="21"/>
          <w:lang w:eastAsia="zh-CN"/>
        </w:rPr>
        <w:t>。</w:t>
      </w:r>
    </w:p>
    <w:p>
      <w:pPr>
        <w:adjustRightInd w:val="0"/>
        <w:snapToGrid w:val="0"/>
        <w:spacing w:line="360" w:lineRule="auto"/>
        <w:ind w:firstLine="420" w:firstLineChars="200"/>
        <w:rPr>
          <w:rFonts w:hint="eastAsia" w:ascii="仿宋" w:hAnsi="仿宋" w:eastAsia="仿宋" w:cs="仿宋"/>
          <w:color w:val="000000"/>
          <w:szCs w:val="21"/>
          <w:lang w:eastAsia="zh-CN"/>
        </w:rPr>
      </w:pPr>
      <w:r>
        <w:rPr>
          <w:rFonts w:hint="eastAsia" w:ascii="仿宋" w:hAnsi="仿宋" w:eastAsia="仿宋" w:cs="仿宋"/>
          <w:color w:val="000000"/>
          <w:szCs w:val="21"/>
        </w:rPr>
        <w:t>9．在理财产品销售文件约定的权限范围内，拒绝或暂停受理认/申购与赎回申请</w:t>
      </w:r>
      <w:r>
        <w:rPr>
          <w:rFonts w:hint="eastAsia" w:ascii="仿宋" w:hAnsi="仿宋" w:eastAsia="仿宋" w:cs="仿宋"/>
          <w:color w:val="000000"/>
          <w:szCs w:val="21"/>
          <w:lang w:eastAsia="zh-CN"/>
        </w:rPr>
        <w:t>。</w:t>
      </w:r>
    </w:p>
    <w:p>
      <w:pPr>
        <w:adjustRightInd w:val="0"/>
        <w:snapToGrid w:val="0"/>
        <w:spacing w:line="360" w:lineRule="auto"/>
        <w:ind w:firstLine="422" w:firstLineChars="200"/>
        <w:rPr>
          <w:rFonts w:hint="eastAsia" w:ascii="仿宋" w:hAnsi="仿宋" w:eastAsia="仿宋" w:cs="仿宋"/>
          <w:b/>
          <w:bCs/>
          <w:color w:val="000000"/>
          <w:szCs w:val="21"/>
          <w:lang w:eastAsia="zh-CN"/>
        </w:rPr>
      </w:pPr>
      <w:r>
        <w:rPr>
          <w:rFonts w:hint="eastAsia" w:ascii="仿宋" w:hAnsi="仿宋" w:eastAsia="仿宋" w:cs="仿宋"/>
          <w:b/>
          <w:bCs/>
          <w:color w:val="000000"/>
          <w:szCs w:val="21"/>
        </w:rPr>
        <w:t>10．全权负责理财产品财产运用及管理；有权代表理财及其全部投资人行使因理财产品财产投资于证券所产生的权利，包括对相关事项进行表决；有权按照法律法规、监管规定以及投资相关的法律文件约定处置理财产品投资产生的风险资产，处置方式包括但不限于转让、重组、债转股、资产证券化、破产重组等；有权以理财产品管理人的名义，代表理财产品投资者的利益行使诉讼权利或者实施其他法律行为；为理财产品的利益依法进行融资、融券及转融通证券出借业务</w:t>
      </w:r>
      <w:r>
        <w:rPr>
          <w:rFonts w:hint="eastAsia" w:ascii="仿宋" w:hAnsi="仿宋" w:eastAsia="仿宋" w:cs="仿宋"/>
          <w:b/>
          <w:bCs/>
          <w:color w:val="000000"/>
          <w:szCs w:val="21"/>
          <w:lang w:eastAsia="zh-CN"/>
        </w:rPr>
        <w:t>。</w:t>
      </w:r>
    </w:p>
    <w:p>
      <w:pPr>
        <w:adjustRightInd w:val="0"/>
        <w:snapToGrid w:val="0"/>
        <w:spacing w:line="360" w:lineRule="auto"/>
        <w:ind w:firstLine="420" w:firstLineChars="200"/>
        <w:rPr>
          <w:rFonts w:hint="eastAsia" w:ascii="仿宋" w:hAnsi="仿宋" w:eastAsia="仿宋" w:cs="仿宋"/>
          <w:color w:val="000000"/>
          <w:szCs w:val="21"/>
          <w:lang w:eastAsia="zh-CN"/>
        </w:rPr>
      </w:pPr>
      <w:r>
        <w:rPr>
          <w:rFonts w:hint="eastAsia" w:ascii="仿宋" w:hAnsi="仿宋" w:eastAsia="仿宋" w:cs="仿宋"/>
          <w:color w:val="000000"/>
          <w:szCs w:val="21"/>
        </w:rPr>
        <w:t>11．在符合法律法规、监管规定的前提下，制订和调整有关理财产品认购、申购、赎回、转换、非交易过户和收益分配等业务规则</w:t>
      </w:r>
      <w:r>
        <w:rPr>
          <w:rFonts w:hint="eastAsia" w:ascii="仿宋" w:hAnsi="仿宋" w:eastAsia="仿宋" w:cs="仿宋"/>
          <w:color w:val="000000"/>
          <w:szCs w:val="21"/>
          <w:lang w:eastAsia="zh-CN"/>
        </w:rPr>
        <w:t>。</w:t>
      </w:r>
    </w:p>
    <w:p>
      <w:pPr>
        <w:adjustRightInd w:val="0"/>
        <w:snapToGrid w:val="0"/>
        <w:spacing w:line="360" w:lineRule="auto"/>
        <w:ind w:firstLine="422" w:firstLineChars="200"/>
        <w:rPr>
          <w:rFonts w:hint="eastAsia" w:ascii="仿宋" w:hAnsi="仿宋" w:eastAsia="仿宋" w:cs="仿宋"/>
          <w:b/>
          <w:color w:val="000000"/>
          <w:szCs w:val="21"/>
        </w:rPr>
      </w:pPr>
      <w:r>
        <w:rPr>
          <w:rFonts w:hint="eastAsia" w:ascii="仿宋" w:hAnsi="仿宋" w:eastAsia="仿宋" w:cs="仿宋"/>
          <w:b/>
          <w:color w:val="000000"/>
          <w:szCs w:val="21"/>
        </w:rPr>
        <w:t>12</w:t>
      </w:r>
      <w:r>
        <w:rPr>
          <w:rFonts w:hint="eastAsia" w:ascii="仿宋" w:hAnsi="仿宋" w:eastAsia="仿宋" w:cs="仿宋"/>
          <w:b/>
          <w:bCs/>
          <w:color w:val="000000"/>
          <w:szCs w:val="21"/>
        </w:rPr>
        <w:t>．</w:t>
      </w:r>
      <w:r>
        <w:rPr>
          <w:rFonts w:hint="eastAsia" w:ascii="仿宋" w:hAnsi="仿宋" w:eastAsia="仿宋" w:cs="仿宋"/>
          <w:b/>
          <w:color w:val="000000"/>
          <w:szCs w:val="21"/>
        </w:rPr>
        <w:t>乙方或代销机构发现或有合理理由怀疑甲方存在洗钱、恐怖融资、逃税等嫌疑，乙方有权提前终止本协议，由此造成甲方损失的，乙方不承担责任。</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13．法律法规、监管规定、理财产品销售文件赋予乙方的其他权利。</w:t>
      </w:r>
    </w:p>
    <w:p>
      <w:pPr>
        <w:adjustRightInd w:val="0"/>
        <w:snapToGrid w:val="0"/>
        <w:spacing w:line="360" w:lineRule="auto"/>
        <w:ind w:firstLine="420" w:firstLineChars="200"/>
        <w:outlineLvl w:val="1"/>
        <w:rPr>
          <w:rFonts w:hint="eastAsia" w:ascii="仿宋" w:hAnsi="仿宋" w:eastAsia="仿宋" w:cs="仿宋"/>
          <w:color w:val="000000"/>
          <w:szCs w:val="21"/>
        </w:rPr>
      </w:pPr>
      <w:r>
        <w:rPr>
          <w:rFonts w:hint="eastAsia" w:ascii="仿宋" w:hAnsi="仿宋" w:eastAsia="仿宋" w:cs="仿宋"/>
          <w:color w:val="000000"/>
          <w:szCs w:val="21"/>
        </w:rPr>
        <w:t>（四）乙方的义务：</w:t>
      </w:r>
    </w:p>
    <w:p>
      <w:pPr>
        <w:adjustRightInd w:val="0"/>
        <w:snapToGrid w:val="0"/>
        <w:spacing w:line="360" w:lineRule="auto"/>
        <w:ind w:firstLine="420" w:firstLineChars="200"/>
        <w:rPr>
          <w:rFonts w:hint="eastAsia" w:ascii="仿宋" w:hAnsi="仿宋" w:eastAsia="仿宋" w:cs="仿宋"/>
          <w:color w:val="000000"/>
          <w:szCs w:val="21"/>
          <w:lang w:eastAsia="zh-CN"/>
        </w:rPr>
      </w:pPr>
      <w:r>
        <w:rPr>
          <w:rFonts w:hint="eastAsia" w:ascii="仿宋" w:hAnsi="仿宋" w:eastAsia="仿宋" w:cs="仿宋"/>
          <w:color w:val="000000"/>
          <w:szCs w:val="21"/>
        </w:rPr>
        <w:t>1．依法募集资金，办理产品份额的发售和登记事宜</w:t>
      </w:r>
      <w:r>
        <w:rPr>
          <w:rFonts w:hint="eastAsia" w:ascii="仿宋" w:hAnsi="仿宋" w:eastAsia="仿宋" w:cs="仿宋"/>
          <w:color w:val="000000"/>
          <w:szCs w:val="21"/>
          <w:lang w:eastAsia="zh-CN"/>
        </w:rPr>
        <w:t>。</w:t>
      </w:r>
    </w:p>
    <w:p>
      <w:pPr>
        <w:adjustRightInd w:val="0"/>
        <w:snapToGrid w:val="0"/>
        <w:spacing w:line="360" w:lineRule="auto"/>
        <w:ind w:firstLine="420" w:firstLineChars="200"/>
        <w:rPr>
          <w:rFonts w:hint="eastAsia" w:ascii="仿宋" w:hAnsi="仿宋" w:eastAsia="仿宋" w:cs="仿宋"/>
          <w:color w:val="000000"/>
          <w:szCs w:val="21"/>
          <w:lang w:eastAsia="zh-CN"/>
        </w:rPr>
      </w:pPr>
      <w:r>
        <w:rPr>
          <w:rFonts w:hint="eastAsia" w:ascii="仿宋" w:hAnsi="仿宋" w:eastAsia="仿宋" w:cs="仿宋"/>
          <w:color w:val="000000"/>
          <w:szCs w:val="21"/>
        </w:rPr>
        <w:t>2．发行理财产品，办理理财产品的登记备案</w:t>
      </w:r>
      <w:r>
        <w:rPr>
          <w:rFonts w:hint="eastAsia" w:ascii="仿宋" w:hAnsi="仿宋" w:eastAsia="仿宋" w:cs="仿宋"/>
          <w:color w:val="000000"/>
          <w:szCs w:val="21"/>
          <w:lang w:eastAsia="zh-CN"/>
        </w:rPr>
        <w:t>。</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3．对所管理的不同理财产品受托财产分别管理、分别记账，进行投资。</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4．按照理财产品销售文件的约定确定收益分配方案，及时向投资者分配收益。</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5．进行理财产品的会计核算并编制产品财务会计报告。</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6．依法计算并披露理财产品净值或者投资收益情况，确定申购、赎回价格。</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7．办理与理财产品管理业务活动有关的信息披露事项。</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8．保存理财产品管理业务活动的记录、账册、报表和其他相关资料。</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9．以理财产品管理人名义，代表投资者利益行使诉讼权利或者实施其他法律行为。</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10．在兑付受托资金及收益时，保证受托资金及收益返回投资者的原认（申）购时使用的银行账户。</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11．监管部门规定的其他职责。</w:t>
      </w:r>
    </w:p>
    <w:p>
      <w:pPr>
        <w:adjustRightInd w:val="0"/>
        <w:snapToGrid w:val="0"/>
        <w:spacing w:line="360" w:lineRule="auto"/>
        <w:ind w:firstLine="422" w:firstLineChars="200"/>
        <w:jc w:val="left"/>
        <w:outlineLvl w:val="0"/>
        <w:rPr>
          <w:rFonts w:hint="eastAsia" w:ascii="仿宋" w:hAnsi="仿宋" w:eastAsia="仿宋" w:cs="仿宋"/>
          <w:b/>
          <w:bCs/>
          <w:color w:val="000000"/>
          <w:szCs w:val="21"/>
        </w:rPr>
      </w:pPr>
      <w:r>
        <w:rPr>
          <w:rFonts w:hint="eastAsia" w:ascii="仿宋" w:hAnsi="仿宋" w:eastAsia="仿宋" w:cs="仿宋"/>
          <w:b/>
          <w:bCs/>
          <w:color w:val="000000"/>
          <w:szCs w:val="21"/>
        </w:rPr>
        <w:t>七、理财产品托管</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乙方可选聘托管人，并根据监管规定与托管人签订理财产品托管协议。托管人接受乙方委托，在乙方委托范围内，办理乙方交付的理财产品财产资金的托管事宜。</w:t>
      </w:r>
    </w:p>
    <w:p>
      <w:pPr>
        <w:adjustRightInd w:val="0"/>
        <w:snapToGrid w:val="0"/>
        <w:spacing w:line="360" w:lineRule="auto"/>
        <w:ind w:firstLine="422" w:firstLineChars="200"/>
        <w:jc w:val="left"/>
        <w:outlineLvl w:val="0"/>
        <w:rPr>
          <w:rFonts w:hint="eastAsia" w:ascii="仿宋" w:hAnsi="仿宋" w:eastAsia="仿宋" w:cs="仿宋"/>
          <w:b/>
          <w:bCs/>
          <w:color w:val="000000"/>
          <w:szCs w:val="21"/>
        </w:rPr>
      </w:pPr>
      <w:r>
        <w:rPr>
          <w:rFonts w:hint="eastAsia" w:ascii="仿宋" w:hAnsi="仿宋" w:eastAsia="仿宋" w:cs="仿宋"/>
          <w:b/>
          <w:bCs/>
          <w:color w:val="000000"/>
          <w:szCs w:val="21"/>
        </w:rPr>
        <w:t>八、理财产品投资</w:t>
      </w:r>
    </w:p>
    <w:p>
      <w:pPr>
        <w:adjustRightInd w:val="0"/>
        <w:snapToGrid w:val="0"/>
        <w:spacing w:line="360" w:lineRule="auto"/>
        <w:ind w:firstLine="420" w:firstLineChars="200"/>
        <w:outlineLvl w:val="1"/>
        <w:rPr>
          <w:rFonts w:hint="eastAsia" w:ascii="仿宋" w:hAnsi="仿宋" w:eastAsia="仿宋" w:cs="仿宋"/>
          <w:color w:val="000000"/>
          <w:szCs w:val="21"/>
        </w:rPr>
      </w:pPr>
      <w:r>
        <w:rPr>
          <w:rFonts w:hint="eastAsia" w:ascii="仿宋" w:hAnsi="仿宋" w:eastAsia="仿宋" w:cs="仿宋"/>
          <w:color w:val="000000"/>
          <w:szCs w:val="21"/>
        </w:rPr>
        <w:t>（一）投资目标</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乙方按照理财产品说明书约定的投资策略、投资范围、投资资产种类及其投资比例，对理财产品进行投资和管理。金融市场发生重大变化导致理财产品投资比例暂时超出浮动区间且可能对理财产品收益产生重大影响的，乙方将及时向投资者进行信息披露。</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乙方可能根据市场情况调整投资范围、投资资产种类或投资比例，并按照有关规定履行信息披露义务。超出理财产品销售文件约定比例的，除高风险类型的理财产品超出比例范围投资较低风险资产外，乙方应当先取得甲方书面同意，并在全国银行业理财信息登记系统做好理财产品信息登记；甲方不接受的，可按照销售文件约定提前赎回理财产品。</w:t>
      </w:r>
    </w:p>
    <w:p>
      <w:pPr>
        <w:adjustRightInd w:val="0"/>
        <w:snapToGrid w:val="0"/>
        <w:spacing w:line="360" w:lineRule="auto"/>
        <w:ind w:firstLine="420" w:firstLineChars="200"/>
        <w:outlineLvl w:val="1"/>
        <w:rPr>
          <w:rFonts w:hint="eastAsia" w:ascii="仿宋" w:hAnsi="仿宋" w:eastAsia="仿宋" w:cs="仿宋"/>
          <w:color w:val="000000"/>
          <w:szCs w:val="21"/>
        </w:rPr>
      </w:pPr>
      <w:r>
        <w:rPr>
          <w:rFonts w:hint="eastAsia" w:ascii="仿宋" w:hAnsi="仿宋" w:eastAsia="仿宋" w:cs="仿宋"/>
          <w:color w:val="000000"/>
          <w:szCs w:val="21"/>
        </w:rPr>
        <w:t>（二）投资范围</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具体投资范围、投资比例详见理财产品说明书。</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（三）投资合作机构</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甲方同意乙方根据法律法规及监管规定、依据理财产品投资管理需要选聘理财产品投资合作机构。</w:t>
      </w:r>
    </w:p>
    <w:p>
      <w:pPr>
        <w:adjustRightInd w:val="0"/>
        <w:snapToGrid w:val="0"/>
        <w:spacing w:line="360" w:lineRule="auto"/>
        <w:ind w:firstLine="420" w:firstLineChars="200"/>
        <w:outlineLvl w:val="1"/>
        <w:rPr>
          <w:rFonts w:hint="eastAsia" w:ascii="仿宋" w:hAnsi="仿宋" w:eastAsia="仿宋" w:cs="仿宋"/>
          <w:color w:val="000000"/>
          <w:szCs w:val="21"/>
        </w:rPr>
      </w:pPr>
      <w:r>
        <w:rPr>
          <w:rFonts w:hint="eastAsia" w:ascii="仿宋" w:hAnsi="仿宋" w:eastAsia="仿宋" w:cs="仿宋"/>
          <w:color w:val="000000"/>
          <w:szCs w:val="21"/>
        </w:rPr>
        <w:t>（四）投资限制</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理财产品不得直接投资于信贷资产，不得直接或间接投资于管理人主要股东的信贷资产及其受（收）益权，不得直接或间接投资于管理人主要股东发行的次级档资产支持证券，面向非机构投资者发行的理财产品不得直接或间接投资于不良资产受（收）益权。</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理财产品不得直接或间接投资于乙方发行的其他理财产品，国务院银行业监督管理机构另有规定的除外。</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具体投资限制以法律法规规定、理财产品说明书约定为准。</w:t>
      </w:r>
    </w:p>
    <w:p>
      <w:pPr>
        <w:adjustRightInd w:val="0"/>
        <w:snapToGrid w:val="0"/>
        <w:spacing w:line="360" w:lineRule="auto"/>
        <w:ind w:firstLine="422" w:firstLineChars="200"/>
        <w:jc w:val="left"/>
        <w:outlineLvl w:val="0"/>
        <w:rPr>
          <w:rFonts w:hint="eastAsia" w:ascii="仿宋" w:hAnsi="仿宋" w:eastAsia="仿宋" w:cs="仿宋"/>
          <w:b/>
          <w:bCs/>
          <w:color w:val="000000"/>
          <w:szCs w:val="21"/>
        </w:rPr>
      </w:pPr>
      <w:r>
        <w:rPr>
          <w:rFonts w:hint="eastAsia" w:ascii="仿宋" w:hAnsi="仿宋" w:eastAsia="仿宋" w:cs="仿宋"/>
          <w:b/>
          <w:bCs/>
          <w:color w:val="000000"/>
          <w:szCs w:val="21"/>
        </w:rPr>
        <w:t>九、费用</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1．乙方依据销售（代理销售）协议书、理财产品说明书约定的费用项目、收费条件、费率标准、收费方式等要素收取相关费用。</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2．乙方可根据市场情况调整已约定的收费项目、收费条件、费率标准和收费方式，并在生效前通过约定信息披露途径予以披露。甲方不同意的，可根据公告信息赎回产品。</w:t>
      </w:r>
    </w:p>
    <w:p>
      <w:pPr>
        <w:adjustRightInd w:val="0"/>
        <w:snapToGrid w:val="0"/>
        <w:spacing w:line="360" w:lineRule="auto"/>
        <w:ind w:firstLine="422" w:firstLineChars="200"/>
        <w:jc w:val="left"/>
        <w:outlineLvl w:val="0"/>
        <w:rPr>
          <w:rFonts w:hint="eastAsia" w:ascii="仿宋" w:hAnsi="仿宋" w:eastAsia="仿宋" w:cs="仿宋"/>
          <w:b/>
          <w:bCs/>
          <w:color w:val="000000"/>
          <w:szCs w:val="21"/>
        </w:rPr>
      </w:pPr>
      <w:r>
        <w:rPr>
          <w:rFonts w:hint="eastAsia" w:ascii="仿宋" w:hAnsi="仿宋" w:eastAsia="仿宋" w:cs="仿宋"/>
          <w:b/>
          <w:bCs/>
          <w:color w:val="000000"/>
          <w:szCs w:val="21"/>
        </w:rPr>
        <w:t>十、理财产品信息披露</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乙方通过本公司和代销机构官方渠道、行业统一信息披露渠道或与投资者约定的其他渠道披露全部在售及存续的理财产品相关信息。具体信息披露方式及途径以理财产品说明书约定为准。</w:t>
      </w:r>
    </w:p>
    <w:p>
      <w:pPr>
        <w:adjustRightInd w:val="0"/>
        <w:snapToGrid w:val="0"/>
        <w:spacing w:line="360" w:lineRule="auto"/>
        <w:ind w:firstLine="422" w:firstLineChars="200"/>
        <w:rPr>
          <w:rFonts w:hint="eastAsia" w:ascii="仿宋" w:hAnsi="仿宋" w:eastAsia="仿宋" w:cs="仿宋"/>
          <w:b/>
          <w:bCs/>
          <w:color w:val="000000"/>
          <w:szCs w:val="21"/>
        </w:rPr>
      </w:pPr>
      <w:r>
        <w:rPr>
          <w:rFonts w:hint="eastAsia" w:ascii="仿宋" w:hAnsi="仿宋" w:eastAsia="仿宋" w:cs="仿宋"/>
          <w:b/>
          <w:bCs/>
          <w:color w:val="000000"/>
          <w:szCs w:val="21"/>
        </w:rPr>
        <w:t>投资者应定期通过上述相关渠道获知有关信息。如投资者未及时查询产品信息产生的责任和风险由投资者承担。</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投资者可依据乙方披露的理财产品登记编码在“中国理财网”查询理财产品信息。</w:t>
      </w:r>
    </w:p>
    <w:p>
      <w:pPr>
        <w:adjustRightInd w:val="0"/>
        <w:snapToGrid w:val="0"/>
        <w:spacing w:line="360" w:lineRule="auto"/>
        <w:ind w:firstLine="422" w:firstLineChars="200"/>
        <w:jc w:val="left"/>
        <w:outlineLvl w:val="0"/>
        <w:rPr>
          <w:rFonts w:hint="eastAsia" w:ascii="仿宋" w:hAnsi="仿宋" w:eastAsia="仿宋" w:cs="仿宋"/>
          <w:color w:val="000000"/>
          <w:szCs w:val="21"/>
        </w:rPr>
      </w:pPr>
      <w:r>
        <w:rPr>
          <w:rFonts w:hint="eastAsia" w:ascii="仿宋" w:hAnsi="仿宋" w:eastAsia="仿宋" w:cs="仿宋"/>
          <w:b/>
          <w:bCs/>
          <w:color w:val="000000"/>
          <w:szCs w:val="21"/>
        </w:rPr>
        <w:t>十</w:t>
      </w:r>
      <w:r>
        <w:rPr>
          <w:rFonts w:hint="eastAsia" w:ascii="仿宋" w:hAnsi="仿宋" w:eastAsia="仿宋" w:cs="仿宋"/>
          <w:b/>
          <w:bCs/>
          <w:color w:val="000000"/>
          <w:szCs w:val="21"/>
          <w:lang w:val="en-US" w:eastAsia="zh-CN"/>
        </w:rPr>
        <w:t>一</w:t>
      </w:r>
      <w:r>
        <w:rPr>
          <w:rFonts w:hint="eastAsia" w:ascii="仿宋" w:hAnsi="仿宋" w:eastAsia="仿宋" w:cs="仿宋"/>
          <w:b/>
          <w:bCs/>
          <w:color w:val="000000"/>
          <w:szCs w:val="21"/>
        </w:rPr>
        <w:t>、个人信息</w:t>
      </w:r>
      <w:r>
        <w:rPr>
          <w:rFonts w:hint="eastAsia" w:ascii="仿宋" w:hAnsi="仿宋" w:eastAsia="仿宋" w:cs="仿宋"/>
          <w:b/>
          <w:bCs/>
          <w:color w:val="000000"/>
          <w:szCs w:val="21"/>
          <w:lang w:val="en-US" w:eastAsia="zh-CN"/>
        </w:rPr>
        <w:t>使用</w:t>
      </w:r>
      <w:r>
        <w:rPr>
          <w:rFonts w:hint="eastAsia" w:ascii="仿宋" w:hAnsi="仿宋" w:eastAsia="仿宋" w:cs="仿宋"/>
          <w:b/>
          <w:bCs/>
          <w:color w:val="000000"/>
          <w:szCs w:val="21"/>
        </w:rPr>
        <w:t>授权</w:t>
      </w:r>
    </w:p>
    <w:p>
      <w:pPr>
        <w:adjustRightInd w:val="0"/>
        <w:snapToGrid w:val="0"/>
        <w:spacing w:line="360" w:lineRule="auto"/>
        <w:ind w:firstLine="420" w:firstLineChars="200"/>
        <w:outlineLvl w:val="1"/>
        <w:rPr>
          <w:rFonts w:hint="eastAsia" w:ascii="仿宋" w:hAnsi="仿宋" w:eastAsia="仿宋" w:cs="仿宋"/>
          <w:color w:val="000000"/>
          <w:szCs w:val="21"/>
          <w:lang w:val="en-US"/>
        </w:rPr>
      </w:pPr>
      <w:r>
        <w:rPr>
          <w:rFonts w:hint="eastAsia" w:ascii="仿宋" w:hAnsi="仿宋" w:eastAsia="仿宋" w:cs="仿宋"/>
          <w:color w:val="000000"/>
          <w:szCs w:val="21"/>
        </w:rPr>
        <w:t>（一）个人信息</w:t>
      </w:r>
      <w:r>
        <w:rPr>
          <w:rFonts w:hint="eastAsia" w:ascii="仿宋" w:hAnsi="仿宋" w:eastAsia="仿宋" w:cs="仿宋"/>
          <w:color w:val="000000"/>
          <w:szCs w:val="21"/>
          <w:lang w:val="en-US" w:eastAsia="zh-CN"/>
        </w:rPr>
        <w:t>使用授权</w:t>
      </w:r>
    </w:p>
    <w:p>
      <w:pPr>
        <w:adjustRightInd w:val="0"/>
        <w:snapToGrid w:val="0"/>
        <w:spacing w:line="360" w:lineRule="auto"/>
        <w:ind w:firstLine="400" w:firstLineChars="200"/>
        <w:rPr>
          <w:rFonts w:hint="eastAsia" w:ascii="仿宋" w:hAnsi="仿宋" w:eastAsia="仿宋" w:cs="仿宋"/>
          <w:color w:val="000000"/>
          <w:szCs w:val="21"/>
        </w:rPr>
      </w:pPr>
      <w:r>
        <w:rPr>
          <w:rFonts w:hint="eastAsia" w:ascii="仿宋" w:hAnsi="仿宋" w:eastAsia="仿宋" w:cs="仿宋"/>
          <w:color w:val="000000"/>
          <w:sz w:val="20"/>
          <w:szCs w:val="21"/>
        </w:rPr>
        <w:t>个人信息是以电子或者其他方式记录的，与已识别或者可识别的自然人有关的各种信息，不包括匿名化处理后的信息。</w:t>
      </w:r>
      <w:r>
        <w:rPr>
          <w:rFonts w:hint="eastAsia" w:ascii="仿宋" w:hAnsi="仿宋" w:eastAsia="仿宋" w:cs="仿宋"/>
          <w:color w:val="000000"/>
          <w:szCs w:val="21"/>
        </w:rPr>
        <w:t>甲方同意并自愿授权乙方在提供理财业务服务所必需的情形下，</w:t>
      </w:r>
      <w:r>
        <w:rPr>
          <w:rFonts w:hint="eastAsia" w:ascii="仿宋" w:hAnsi="仿宋" w:eastAsia="仿宋" w:cs="仿宋"/>
          <w:b/>
          <w:bCs/>
          <w:color w:val="000000"/>
          <w:szCs w:val="21"/>
        </w:rPr>
        <w:t>基于身份验证、理财业务办理、风险监测和保护账户资金安全、履行反洗钱和制裁要求</w:t>
      </w:r>
      <w:r>
        <w:rPr>
          <w:rFonts w:hint="eastAsia" w:ascii="仿宋" w:hAnsi="仿宋" w:eastAsia="仿宋" w:cs="仿宋"/>
          <w:b/>
          <w:bCs/>
          <w:color w:val="000000"/>
          <w:szCs w:val="21"/>
          <w:lang w:eastAsia="zh-CN"/>
        </w:rPr>
        <w:t>、</w:t>
      </w:r>
      <w:r>
        <w:rPr>
          <w:rFonts w:hint="eastAsia" w:ascii="仿宋" w:hAnsi="仿宋" w:eastAsia="仿宋" w:cs="仿宋"/>
          <w:b/>
          <w:bCs/>
          <w:color w:val="000000"/>
          <w:szCs w:val="21"/>
          <w:lang w:val="en-US" w:eastAsia="zh-CN"/>
        </w:rPr>
        <w:t>履行非居民金融账户涉税信息尽职调查义务</w:t>
      </w:r>
      <w:r>
        <w:rPr>
          <w:rFonts w:hint="eastAsia" w:ascii="仿宋" w:hAnsi="仿宋" w:eastAsia="仿宋" w:cs="仿宋"/>
          <w:b/>
          <w:bCs/>
          <w:color w:val="000000"/>
          <w:szCs w:val="21"/>
        </w:rPr>
        <w:t>、审计、客户服务与回访、统计分析和加工处理、归档和业务备份、履行</w:t>
      </w:r>
      <w:r>
        <w:rPr>
          <w:rFonts w:hint="eastAsia" w:ascii="仿宋" w:hAnsi="仿宋" w:eastAsia="仿宋" w:cs="仿宋"/>
          <w:b/>
          <w:bCs/>
          <w:color w:val="000000"/>
          <w:szCs w:val="21"/>
          <w:lang w:val="en-US" w:eastAsia="zh-CN"/>
        </w:rPr>
        <w:t>其他</w:t>
      </w:r>
      <w:r>
        <w:rPr>
          <w:rFonts w:hint="eastAsia" w:ascii="仿宋" w:hAnsi="仿宋" w:eastAsia="仿宋" w:cs="仿宋"/>
          <w:b/>
          <w:bCs/>
          <w:color w:val="000000"/>
          <w:szCs w:val="21"/>
        </w:rPr>
        <w:t>法定义务等目的，以收集、存储、使用、传输、提供、删除等方式处理获取的如下甲方个人信息（当甲方为机构投资者时，为甲方经办人、</w:t>
      </w:r>
      <w:r>
        <w:rPr>
          <w:rFonts w:hint="eastAsia" w:ascii="仿宋" w:hAnsi="仿宋" w:eastAsia="仿宋" w:cs="仿宋"/>
          <w:b/>
          <w:bCs/>
          <w:color w:val="000000"/>
          <w:szCs w:val="21"/>
          <w:lang w:eastAsia="zh-CN"/>
        </w:rPr>
        <w:t>法定代表人</w:t>
      </w:r>
      <w:r>
        <w:rPr>
          <w:rFonts w:hint="eastAsia" w:ascii="仿宋" w:hAnsi="仿宋" w:eastAsia="仿宋" w:cs="仿宋"/>
          <w:b/>
          <w:bCs/>
          <w:color w:val="000000"/>
          <w:szCs w:val="21"/>
        </w:rPr>
        <w:t>、实际控制人、</w:t>
      </w:r>
      <w:r>
        <w:rPr>
          <w:rFonts w:hint="eastAsia" w:ascii="仿宋" w:hAnsi="仿宋" w:eastAsia="仿宋" w:cs="仿宋"/>
          <w:b/>
          <w:bCs/>
          <w:color w:val="000000"/>
          <w:szCs w:val="21"/>
          <w:lang w:val="en-US" w:eastAsia="zh-CN"/>
        </w:rPr>
        <w:t>实际</w:t>
      </w:r>
      <w:r>
        <w:rPr>
          <w:rFonts w:hint="eastAsia" w:ascii="仿宋" w:hAnsi="仿宋" w:eastAsia="仿宋" w:cs="仿宋"/>
          <w:b/>
          <w:bCs/>
          <w:color w:val="000000"/>
          <w:szCs w:val="21"/>
        </w:rPr>
        <w:t>受益人的个人信息，下同 ），包括</w:t>
      </w:r>
      <w:r>
        <w:rPr>
          <w:rFonts w:hint="eastAsia" w:ascii="仿宋" w:hAnsi="仿宋" w:eastAsia="仿宋" w:cs="仿宋"/>
          <w:color w:val="000000"/>
          <w:szCs w:val="21"/>
        </w:rPr>
        <w:t>：</w:t>
      </w:r>
    </w:p>
    <w:p>
      <w:pPr>
        <w:adjustRightInd w:val="0"/>
        <w:snapToGrid w:val="0"/>
        <w:spacing w:line="360" w:lineRule="auto"/>
        <w:ind w:firstLine="422" w:firstLineChars="200"/>
        <w:rPr>
          <w:rFonts w:hint="eastAsia" w:ascii="仿宋" w:hAnsi="仿宋" w:eastAsia="仿宋" w:cs="仿宋"/>
          <w:b/>
          <w:bCs/>
          <w:color w:val="000000"/>
          <w:szCs w:val="21"/>
        </w:rPr>
      </w:pPr>
      <w:r>
        <w:rPr>
          <w:rFonts w:hint="eastAsia" w:ascii="仿宋" w:hAnsi="仿宋" w:eastAsia="仿宋" w:cs="仿宋"/>
          <w:b/>
          <w:bCs/>
          <w:color w:val="000000"/>
          <w:szCs w:val="21"/>
        </w:rPr>
        <w:t>1．身份信息：姓名、性别、国籍、职业、工作单位、住址、联系方式、手机号码、身份证件信息等；</w:t>
      </w:r>
    </w:p>
    <w:p>
      <w:pPr>
        <w:adjustRightInd w:val="0"/>
        <w:snapToGrid w:val="0"/>
        <w:spacing w:line="360" w:lineRule="auto"/>
        <w:ind w:firstLine="422" w:firstLineChars="200"/>
        <w:rPr>
          <w:rFonts w:hint="eastAsia" w:ascii="仿宋" w:hAnsi="仿宋" w:eastAsia="仿宋" w:cs="仿宋"/>
          <w:b/>
          <w:bCs/>
          <w:color w:val="000000"/>
          <w:szCs w:val="21"/>
        </w:rPr>
      </w:pPr>
      <w:r>
        <w:rPr>
          <w:rFonts w:hint="eastAsia" w:ascii="仿宋" w:hAnsi="仿宋" w:eastAsia="仿宋" w:cs="仿宋"/>
          <w:b/>
          <w:bCs/>
          <w:color w:val="000000"/>
          <w:szCs w:val="21"/>
        </w:rPr>
        <w:t>2．财产信息：纳税信息等；</w:t>
      </w:r>
    </w:p>
    <w:p>
      <w:pPr>
        <w:adjustRightInd w:val="0"/>
        <w:snapToGrid w:val="0"/>
        <w:spacing w:line="360" w:lineRule="auto"/>
        <w:ind w:firstLine="422" w:firstLineChars="200"/>
        <w:rPr>
          <w:rFonts w:hint="eastAsia" w:ascii="仿宋" w:hAnsi="仿宋" w:eastAsia="仿宋" w:cs="仿宋"/>
          <w:b/>
          <w:bCs/>
          <w:color w:val="000000"/>
          <w:szCs w:val="21"/>
        </w:rPr>
      </w:pPr>
      <w:r>
        <w:rPr>
          <w:rFonts w:hint="eastAsia" w:ascii="仿宋" w:hAnsi="仿宋" w:eastAsia="仿宋" w:cs="仿宋"/>
          <w:b/>
          <w:bCs/>
          <w:color w:val="000000"/>
          <w:szCs w:val="21"/>
        </w:rPr>
        <w:t>3．账户信息：银行卡号或账号信息等；</w:t>
      </w:r>
    </w:p>
    <w:p>
      <w:pPr>
        <w:adjustRightInd w:val="0"/>
        <w:snapToGrid w:val="0"/>
        <w:spacing w:line="360" w:lineRule="auto"/>
        <w:ind w:firstLine="422" w:firstLineChars="200"/>
        <w:rPr>
          <w:rFonts w:hint="eastAsia" w:ascii="仿宋" w:hAnsi="仿宋" w:eastAsia="仿宋" w:cs="仿宋"/>
          <w:b/>
          <w:bCs/>
          <w:color w:val="000000"/>
          <w:szCs w:val="21"/>
        </w:rPr>
      </w:pPr>
      <w:r>
        <w:rPr>
          <w:rFonts w:hint="eastAsia" w:ascii="仿宋" w:hAnsi="仿宋" w:eastAsia="仿宋" w:cs="仿宋"/>
          <w:b/>
          <w:bCs/>
          <w:color w:val="000000"/>
          <w:szCs w:val="21"/>
        </w:rPr>
        <w:t>4．交易信息：交易金额，交易凭证等；</w:t>
      </w:r>
    </w:p>
    <w:p>
      <w:pPr>
        <w:adjustRightInd w:val="0"/>
        <w:snapToGrid w:val="0"/>
        <w:spacing w:line="360" w:lineRule="auto"/>
        <w:ind w:firstLine="422" w:firstLineChars="200"/>
        <w:rPr>
          <w:rFonts w:hint="eastAsia" w:ascii="仿宋" w:hAnsi="仿宋" w:eastAsia="仿宋" w:cs="仿宋"/>
          <w:b/>
          <w:bCs/>
          <w:color w:val="000000"/>
          <w:szCs w:val="21"/>
        </w:rPr>
      </w:pPr>
      <w:r>
        <w:rPr>
          <w:rFonts w:hint="eastAsia" w:ascii="仿宋" w:hAnsi="仿宋" w:eastAsia="仿宋" w:cs="仿宋"/>
          <w:b/>
          <w:bCs/>
          <w:color w:val="000000"/>
          <w:szCs w:val="21"/>
        </w:rPr>
        <w:t>如果甲方不同意乙方处理上述个人信息，乙方将无法提供理财业务服务。</w:t>
      </w:r>
    </w:p>
    <w:p>
      <w:pPr>
        <w:adjustRightInd w:val="0"/>
        <w:snapToGrid w:val="0"/>
        <w:spacing w:line="360" w:lineRule="auto"/>
        <w:ind w:firstLine="420" w:firstLineChars="200"/>
        <w:outlineLvl w:val="1"/>
        <w:rPr>
          <w:rFonts w:hint="eastAsia" w:ascii="仿宋" w:hAnsi="仿宋" w:eastAsia="仿宋" w:cs="仿宋"/>
          <w:color w:val="000000"/>
          <w:szCs w:val="21"/>
        </w:rPr>
      </w:pPr>
      <w:r>
        <w:rPr>
          <w:rFonts w:hint="eastAsia" w:ascii="仿宋" w:hAnsi="仿宋" w:eastAsia="仿宋" w:cs="仿宋"/>
          <w:color w:val="000000"/>
          <w:szCs w:val="21"/>
        </w:rPr>
        <w:t>（二）敏感个人信息</w:t>
      </w:r>
      <w:r>
        <w:rPr>
          <w:rFonts w:hint="eastAsia" w:ascii="仿宋" w:hAnsi="仿宋" w:eastAsia="仿宋" w:cs="仿宋"/>
          <w:color w:val="000000"/>
          <w:szCs w:val="21"/>
          <w:lang w:val="en-US" w:eastAsia="zh-CN"/>
        </w:rPr>
        <w:t>使用授权</w:t>
      </w:r>
    </w:p>
    <w:p>
      <w:pPr>
        <w:adjustRightInd w:val="0"/>
        <w:snapToGrid w:val="0"/>
        <w:spacing w:line="360" w:lineRule="auto"/>
        <w:ind w:firstLine="422" w:firstLineChars="200"/>
        <w:rPr>
          <w:rFonts w:hint="eastAsia" w:ascii="仿宋" w:hAnsi="仿宋" w:eastAsia="仿宋" w:cs="仿宋"/>
          <w:b/>
          <w:bCs/>
          <w:color w:val="000000"/>
          <w:szCs w:val="21"/>
        </w:rPr>
      </w:pPr>
      <w:r>
        <w:rPr>
          <w:rFonts w:hint="eastAsia" w:ascii="仿宋" w:hAnsi="仿宋" w:eastAsia="仿宋" w:cs="仿宋"/>
          <w:b/>
          <w:bCs/>
          <w:color w:val="000000"/>
          <w:szCs w:val="21"/>
          <w:lang w:val="en-US" w:eastAsia="zh-CN"/>
        </w:rPr>
        <w:t>以上甲方</w:t>
      </w:r>
      <w:r>
        <w:rPr>
          <w:rFonts w:hint="eastAsia" w:ascii="仿宋" w:hAnsi="仿宋" w:eastAsia="仿宋" w:cs="仿宋"/>
          <w:b/>
          <w:bCs/>
          <w:color w:val="000000"/>
          <w:szCs w:val="21"/>
        </w:rPr>
        <w:t>个人信息中身份证件信息、财产信息、账户信息、交易信息等属于甲方的敏感个人信息</w:t>
      </w:r>
      <w:r>
        <w:rPr>
          <w:rFonts w:hint="eastAsia" w:ascii="仿宋" w:hAnsi="仿宋" w:eastAsia="仿宋" w:cs="仿宋"/>
          <w:b/>
          <w:bCs/>
          <w:color w:val="000000"/>
          <w:szCs w:val="21"/>
          <w:lang w:eastAsia="zh-CN"/>
        </w:rPr>
        <w:t>，</w:t>
      </w:r>
      <w:r>
        <w:rPr>
          <w:rFonts w:hint="eastAsia" w:ascii="仿宋" w:hAnsi="仿宋" w:eastAsia="仿宋" w:cs="仿宋"/>
          <w:b/>
          <w:bCs/>
          <w:color w:val="000000"/>
          <w:szCs w:val="21"/>
        </w:rPr>
        <w:t>甲方同意并授权乙方处理其敏感个人信息。甲方不同意乙方处理该信息的，乙方将</w:t>
      </w:r>
      <w:r>
        <w:rPr>
          <w:rFonts w:hint="eastAsia" w:ascii="仿宋" w:hAnsi="仿宋" w:eastAsia="仿宋" w:cs="仿宋"/>
          <w:b/>
          <w:bCs/>
          <w:color w:val="000000"/>
          <w:szCs w:val="21"/>
          <w:lang w:val="en-US" w:eastAsia="zh-CN"/>
        </w:rPr>
        <w:t>可能</w:t>
      </w:r>
      <w:r>
        <w:rPr>
          <w:rFonts w:hint="eastAsia" w:ascii="仿宋" w:hAnsi="仿宋" w:eastAsia="仿宋" w:cs="仿宋"/>
          <w:b/>
          <w:bCs/>
          <w:color w:val="000000"/>
          <w:szCs w:val="21"/>
        </w:rPr>
        <w:t>无法提供理财业务服务。</w:t>
      </w:r>
    </w:p>
    <w:p>
      <w:pPr>
        <w:adjustRightInd w:val="0"/>
        <w:snapToGrid w:val="0"/>
        <w:spacing w:line="360" w:lineRule="auto"/>
        <w:ind w:firstLine="422" w:firstLineChars="200"/>
        <w:rPr>
          <w:rFonts w:hint="eastAsia" w:ascii="仿宋" w:hAnsi="仿宋" w:eastAsia="仿宋" w:cs="仿宋"/>
          <w:b/>
          <w:bCs/>
          <w:color w:val="000000"/>
          <w:szCs w:val="21"/>
        </w:rPr>
      </w:pPr>
      <w:r>
        <w:rPr>
          <w:rFonts w:hint="eastAsia" w:ascii="仿宋" w:hAnsi="仿宋" w:eastAsia="仿宋" w:cs="仿宋"/>
          <w:b/>
          <w:bCs/>
          <w:color w:val="000000"/>
          <w:szCs w:val="21"/>
        </w:rPr>
        <w:t>甲方知悉其敏感个人信息一旦发生泄露或者被非法使用的，容易导致甲方的人身、财产安全受到危害。乙方承诺将按照法律法规、监管规定等相关要求，在现有技术水平下，采取严格的保护措施保护甲方的敏感个人信息。</w:t>
      </w:r>
    </w:p>
    <w:p>
      <w:pPr>
        <w:adjustRightInd w:val="0"/>
        <w:snapToGrid w:val="0"/>
        <w:spacing w:line="360" w:lineRule="auto"/>
        <w:ind w:firstLine="420" w:firstLineChars="200"/>
        <w:outlineLvl w:val="1"/>
        <w:rPr>
          <w:rFonts w:hint="eastAsia" w:ascii="仿宋" w:hAnsi="仿宋" w:eastAsia="仿宋" w:cs="仿宋"/>
          <w:color w:val="000000"/>
          <w:szCs w:val="21"/>
        </w:rPr>
      </w:pPr>
      <w:r>
        <w:rPr>
          <w:rFonts w:hint="eastAsia" w:ascii="仿宋" w:hAnsi="仿宋" w:eastAsia="仿宋" w:cs="仿宋"/>
          <w:color w:val="000000"/>
          <w:szCs w:val="21"/>
        </w:rPr>
        <w:t>（三）对外提供个人信息</w:t>
      </w:r>
    </w:p>
    <w:p>
      <w:pPr>
        <w:adjustRightInd w:val="0"/>
        <w:snapToGrid w:val="0"/>
        <w:spacing w:line="360" w:lineRule="auto"/>
        <w:ind w:firstLine="422" w:firstLineChars="200"/>
        <w:rPr>
          <w:rFonts w:hint="eastAsia" w:ascii="仿宋" w:hAnsi="仿宋" w:eastAsia="仿宋" w:cs="仿宋"/>
          <w:b/>
          <w:bCs/>
          <w:color w:val="000000"/>
          <w:szCs w:val="21"/>
        </w:rPr>
      </w:pPr>
      <w:r>
        <w:rPr>
          <w:rFonts w:hint="eastAsia" w:ascii="仿宋" w:hAnsi="仿宋" w:eastAsia="仿宋" w:cs="仿宋"/>
          <w:b/>
          <w:bCs/>
          <w:color w:val="000000"/>
          <w:szCs w:val="21"/>
        </w:rPr>
        <w:t>甲方同意并自愿授权乙方根据法律法规、监管部门的规定或有权机关的命令，为履行反洗钱</w:t>
      </w:r>
      <w:r>
        <w:rPr>
          <w:rFonts w:hint="eastAsia" w:ascii="仿宋" w:hAnsi="仿宋" w:eastAsia="仿宋" w:cs="仿宋"/>
          <w:b/>
          <w:bCs/>
          <w:color w:val="000000"/>
          <w:szCs w:val="21"/>
          <w:lang w:eastAsia="zh-CN"/>
        </w:rPr>
        <w:t>、</w:t>
      </w:r>
      <w:r>
        <w:rPr>
          <w:rFonts w:hint="eastAsia" w:ascii="仿宋" w:hAnsi="仿宋" w:eastAsia="仿宋" w:cs="仿宋"/>
          <w:b/>
          <w:bCs/>
          <w:color w:val="000000"/>
          <w:szCs w:val="21"/>
        </w:rPr>
        <w:t>反欺诈</w:t>
      </w:r>
      <w:r>
        <w:rPr>
          <w:rFonts w:hint="eastAsia" w:ascii="仿宋" w:hAnsi="仿宋" w:eastAsia="仿宋" w:cs="仿宋"/>
          <w:b/>
          <w:bCs/>
          <w:color w:val="000000"/>
          <w:szCs w:val="21"/>
          <w:lang w:eastAsia="zh-CN"/>
        </w:rPr>
        <w:t>、</w:t>
      </w:r>
      <w:r>
        <w:rPr>
          <w:rFonts w:hint="eastAsia" w:ascii="仿宋" w:hAnsi="仿宋" w:eastAsia="仿宋" w:cs="仿宋"/>
          <w:b/>
          <w:bCs/>
          <w:color w:val="000000"/>
          <w:szCs w:val="21"/>
        </w:rPr>
        <w:t>开展金融账户涉税信息调查</w:t>
      </w:r>
      <w:r>
        <w:rPr>
          <w:rFonts w:hint="eastAsia" w:ascii="仿宋" w:hAnsi="仿宋" w:eastAsia="仿宋" w:cs="仿宋"/>
          <w:b/>
          <w:bCs/>
          <w:color w:val="000000"/>
          <w:szCs w:val="21"/>
          <w:lang w:eastAsia="zh-CN"/>
        </w:rPr>
        <w:t>、</w:t>
      </w:r>
      <w:r>
        <w:rPr>
          <w:rFonts w:hint="eastAsia" w:ascii="仿宋" w:hAnsi="仿宋" w:eastAsia="仿宋" w:cs="仿宋"/>
          <w:b/>
          <w:bCs/>
          <w:color w:val="000000"/>
          <w:szCs w:val="21"/>
        </w:rPr>
        <w:t>公安及司法等有权机关查询</w:t>
      </w:r>
      <w:r>
        <w:rPr>
          <w:rFonts w:hint="eastAsia" w:ascii="仿宋" w:hAnsi="仿宋" w:eastAsia="仿宋" w:cs="仿宋"/>
          <w:b/>
          <w:bCs/>
          <w:color w:val="000000"/>
          <w:szCs w:val="21"/>
          <w:lang w:val="en-US" w:eastAsia="zh-CN"/>
        </w:rPr>
        <w:t>/</w:t>
      </w:r>
      <w:r>
        <w:rPr>
          <w:rFonts w:hint="eastAsia" w:ascii="仿宋" w:hAnsi="仿宋" w:eastAsia="仿宋" w:cs="仿宋"/>
          <w:b/>
          <w:bCs/>
          <w:color w:val="000000"/>
          <w:szCs w:val="21"/>
        </w:rPr>
        <w:t>冻结</w:t>
      </w:r>
      <w:r>
        <w:rPr>
          <w:rFonts w:hint="eastAsia" w:ascii="仿宋" w:hAnsi="仿宋" w:eastAsia="仿宋" w:cs="仿宋"/>
          <w:b/>
          <w:bCs/>
          <w:color w:val="000000"/>
          <w:szCs w:val="21"/>
          <w:lang w:val="en-US" w:eastAsia="zh-CN"/>
        </w:rPr>
        <w:t>/</w:t>
      </w:r>
      <w:r>
        <w:rPr>
          <w:rFonts w:hint="eastAsia" w:ascii="仿宋" w:hAnsi="仿宋" w:eastAsia="仿宋" w:cs="仿宋"/>
          <w:b/>
          <w:bCs/>
          <w:color w:val="000000"/>
          <w:szCs w:val="21"/>
        </w:rPr>
        <w:t>扣划</w:t>
      </w:r>
      <w:r>
        <w:rPr>
          <w:rFonts w:hint="eastAsia" w:ascii="仿宋" w:hAnsi="仿宋" w:eastAsia="仿宋" w:cs="仿宋"/>
          <w:b/>
          <w:bCs/>
          <w:color w:val="000000"/>
          <w:szCs w:val="21"/>
          <w:lang w:eastAsia="zh-CN"/>
        </w:rPr>
        <w:t>、</w:t>
      </w:r>
      <w:r>
        <w:rPr>
          <w:rFonts w:hint="eastAsia" w:ascii="仿宋" w:hAnsi="仿宋" w:eastAsia="仿宋" w:cs="仿宋"/>
          <w:b/>
          <w:bCs/>
          <w:color w:val="000000"/>
          <w:szCs w:val="21"/>
        </w:rPr>
        <w:t>理财信息数据报送等法定职责或者法定义务之目的，将甲方的信息提供给银行业理财登记托管中心、理财业务监管机构及有权机关。</w:t>
      </w:r>
    </w:p>
    <w:p>
      <w:pPr>
        <w:adjustRightInd w:val="0"/>
        <w:snapToGrid w:val="0"/>
        <w:spacing w:line="360" w:lineRule="auto"/>
        <w:ind w:firstLine="420" w:firstLineChars="200"/>
        <w:outlineLvl w:val="1"/>
        <w:rPr>
          <w:rFonts w:hint="eastAsia" w:ascii="仿宋" w:hAnsi="仿宋" w:eastAsia="仿宋" w:cs="仿宋"/>
          <w:color w:val="000000"/>
          <w:szCs w:val="21"/>
        </w:rPr>
      </w:pPr>
      <w:r>
        <w:rPr>
          <w:rFonts w:hint="eastAsia" w:ascii="仿宋" w:hAnsi="仿宋" w:eastAsia="仿宋" w:cs="仿宋"/>
          <w:color w:val="000000"/>
          <w:szCs w:val="21"/>
        </w:rPr>
        <w:t>（四）征得授权同意的例外</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依据相关法律、行政法规的规定，在以下情形中收集、使用甲方的个人信息无需征得甲方的授权：</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1</w:t>
      </w:r>
      <w:r>
        <w:rPr>
          <w:rFonts w:hint="eastAsia" w:ascii="仿宋" w:hAnsi="仿宋" w:eastAsia="仿宋" w:cs="仿宋"/>
          <w:b/>
          <w:bCs/>
          <w:color w:val="000000"/>
          <w:szCs w:val="21"/>
        </w:rPr>
        <w:t>．</w:t>
      </w:r>
      <w:r>
        <w:rPr>
          <w:rFonts w:hint="eastAsia" w:ascii="仿宋" w:hAnsi="仿宋" w:eastAsia="仿宋" w:cs="仿宋"/>
          <w:color w:val="000000"/>
          <w:szCs w:val="21"/>
        </w:rPr>
        <w:t>为订立、履行合同所必需的；</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2</w:t>
      </w:r>
      <w:r>
        <w:rPr>
          <w:rFonts w:hint="eastAsia" w:ascii="仿宋" w:hAnsi="仿宋" w:eastAsia="仿宋" w:cs="仿宋"/>
          <w:b/>
          <w:bCs/>
          <w:color w:val="000000"/>
          <w:szCs w:val="21"/>
        </w:rPr>
        <w:t>．</w:t>
      </w:r>
      <w:r>
        <w:rPr>
          <w:rFonts w:hint="eastAsia" w:ascii="仿宋" w:hAnsi="仿宋" w:eastAsia="仿宋" w:cs="仿宋"/>
          <w:color w:val="000000"/>
          <w:szCs w:val="21"/>
        </w:rPr>
        <w:t>产品管理人为履行法定职责或者法定义务所必需；</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3</w:t>
      </w:r>
      <w:r>
        <w:rPr>
          <w:rFonts w:hint="eastAsia" w:ascii="仿宋" w:hAnsi="仿宋" w:eastAsia="仿宋" w:cs="仿宋"/>
          <w:b/>
          <w:bCs/>
          <w:color w:val="000000"/>
          <w:szCs w:val="21"/>
        </w:rPr>
        <w:t>．</w:t>
      </w:r>
      <w:r>
        <w:rPr>
          <w:rFonts w:hint="eastAsia" w:ascii="仿宋" w:hAnsi="仿宋" w:eastAsia="仿宋" w:cs="仿宋"/>
          <w:color w:val="000000"/>
          <w:szCs w:val="21"/>
        </w:rPr>
        <w:t>为应对突发公共卫生事件，或者紧急情况下为保护自然人的生命健康和财产安全所必需；</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4</w:t>
      </w:r>
      <w:r>
        <w:rPr>
          <w:rFonts w:hint="eastAsia" w:ascii="仿宋" w:hAnsi="仿宋" w:eastAsia="仿宋" w:cs="仿宋"/>
          <w:b/>
          <w:bCs/>
          <w:color w:val="000000"/>
          <w:szCs w:val="21"/>
        </w:rPr>
        <w:t>．</w:t>
      </w:r>
      <w:r>
        <w:rPr>
          <w:rFonts w:hint="eastAsia" w:ascii="仿宋" w:hAnsi="仿宋" w:eastAsia="仿宋" w:cs="仿宋"/>
          <w:color w:val="000000"/>
          <w:szCs w:val="21"/>
        </w:rPr>
        <w:t>为公共利益实施新闻报道、舆论监督等行为，在合理的范围内处理个人信息；</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5</w:t>
      </w:r>
      <w:r>
        <w:rPr>
          <w:rFonts w:hint="eastAsia" w:ascii="仿宋" w:hAnsi="仿宋" w:eastAsia="仿宋" w:cs="仿宋"/>
          <w:b/>
          <w:bCs/>
          <w:color w:val="000000"/>
          <w:szCs w:val="21"/>
        </w:rPr>
        <w:t>．</w:t>
      </w:r>
      <w:r>
        <w:rPr>
          <w:rFonts w:hint="eastAsia" w:ascii="仿宋" w:hAnsi="仿宋" w:eastAsia="仿宋" w:cs="仿宋"/>
          <w:color w:val="000000"/>
          <w:szCs w:val="21"/>
        </w:rPr>
        <w:t>在合理的范围内处理个人自行公开或者其他已经合法公开的个人信息；</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6</w:t>
      </w:r>
      <w:r>
        <w:rPr>
          <w:rFonts w:hint="eastAsia" w:ascii="仿宋" w:hAnsi="仿宋" w:eastAsia="仿宋" w:cs="仿宋"/>
          <w:b/>
          <w:bCs/>
          <w:color w:val="000000"/>
          <w:szCs w:val="21"/>
        </w:rPr>
        <w:t>．</w:t>
      </w:r>
      <w:r>
        <w:rPr>
          <w:rFonts w:hint="eastAsia" w:ascii="仿宋" w:hAnsi="仿宋" w:eastAsia="仿宋" w:cs="仿宋"/>
          <w:color w:val="000000"/>
          <w:szCs w:val="21"/>
        </w:rPr>
        <w:t>法律、法规规定的其他情形。</w:t>
      </w:r>
    </w:p>
    <w:p>
      <w:pPr>
        <w:adjustRightInd w:val="0"/>
        <w:snapToGrid w:val="0"/>
        <w:spacing w:beforeLines="0" w:afterLines="0" w:line="360" w:lineRule="auto"/>
        <w:ind w:firstLine="420" w:firstLineChars="200"/>
        <w:jc w:val="both"/>
        <w:rPr>
          <w:rFonts w:hint="eastAsia" w:ascii="仿宋" w:hAnsi="仿宋" w:eastAsia="仿宋" w:cs="仿宋"/>
          <w:color w:val="000000"/>
          <w:szCs w:val="21"/>
          <w:lang w:val="en-US" w:eastAsia="zh-CN"/>
        </w:rPr>
      </w:pPr>
      <w:r>
        <w:rPr>
          <w:rFonts w:hint="eastAsia" w:ascii="仿宋" w:hAnsi="仿宋" w:eastAsia="仿宋" w:cs="仿宋"/>
          <w:color w:val="000000"/>
          <w:szCs w:val="21"/>
          <w:lang w:eastAsia="zh-CN"/>
        </w:rPr>
        <w:t>（</w:t>
      </w:r>
      <w:r>
        <w:rPr>
          <w:rFonts w:hint="eastAsia" w:ascii="仿宋" w:hAnsi="仿宋" w:eastAsia="仿宋" w:cs="仿宋"/>
          <w:color w:val="000000"/>
          <w:szCs w:val="21"/>
          <w:lang w:val="en-US" w:eastAsia="zh-CN"/>
        </w:rPr>
        <w:t>五</w:t>
      </w:r>
      <w:r>
        <w:rPr>
          <w:rFonts w:hint="eastAsia" w:ascii="仿宋" w:hAnsi="仿宋" w:eastAsia="仿宋" w:cs="仿宋"/>
          <w:color w:val="000000"/>
          <w:szCs w:val="21"/>
          <w:lang w:eastAsia="zh-CN"/>
        </w:rPr>
        <w:t>）</w:t>
      </w:r>
      <w:r>
        <w:rPr>
          <w:rFonts w:hint="eastAsia" w:ascii="仿宋" w:hAnsi="仿宋" w:eastAsia="仿宋" w:cs="仿宋"/>
          <w:color w:val="000000"/>
          <w:szCs w:val="21"/>
          <w:lang w:val="en-US" w:eastAsia="zh-CN"/>
        </w:rPr>
        <w:t>公开个人信息</w:t>
      </w:r>
    </w:p>
    <w:p>
      <w:pPr>
        <w:adjustRightInd w:val="0"/>
        <w:snapToGrid w:val="0"/>
        <w:spacing w:line="360" w:lineRule="auto"/>
        <w:ind w:firstLine="402" w:firstLineChars="200"/>
        <w:rPr>
          <w:rFonts w:hint="eastAsia" w:ascii="仿宋" w:hAnsi="仿宋" w:eastAsia="仿宋" w:cs="仿宋"/>
          <w:b/>
          <w:bCs/>
          <w:color w:val="000000"/>
          <w:szCs w:val="21"/>
        </w:rPr>
      </w:pPr>
      <w:r>
        <w:rPr>
          <w:rFonts w:hint="eastAsia" w:ascii="仿宋" w:hAnsi="仿宋" w:eastAsia="仿宋" w:cs="仿宋"/>
          <w:b/>
          <w:bCs/>
          <w:color w:val="000000"/>
          <w:sz w:val="20"/>
          <w:szCs w:val="21"/>
        </w:rPr>
        <w:t>甲方知悉，乙方不会公开披露甲方的个人信息，如确需披露，乙方会告知甲方披露其个人信息的目的、类型，涉及敏感信息的还会告知敏感信息的内容，并事先征得甲方的同意。在法律法规、监管规定或有权机关命令的情况下，乙方可能会公开披露甲方的个人信息。</w:t>
      </w:r>
    </w:p>
    <w:p>
      <w:pPr>
        <w:adjustRightInd w:val="0"/>
        <w:snapToGrid w:val="0"/>
        <w:spacing w:line="360" w:lineRule="auto"/>
        <w:ind w:firstLine="420" w:firstLineChars="200"/>
        <w:jc w:val="both"/>
        <w:outlineLvl w:val="1"/>
        <w:rPr>
          <w:rFonts w:hint="eastAsia" w:ascii="仿宋" w:hAnsi="仿宋" w:eastAsia="仿宋" w:cs="仿宋"/>
          <w:color w:val="000000"/>
          <w:szCs w:val="21"/>
        </w:rPr>
      </w:pPr>
      <w:r>
        <w:rPr>
          <w:rFonts w:hint="eastAsia" w:ascii="仿宋" w:hAnsi="仿宋" w:eastAsia="仿宋" w:cs="仿宋"/>
          <w:color w:val="000000"/>
          <w:szCs w:val="21"/>
        </w:rPr>
        <w:t>（</w:t>
      </w:r>
      <w:r>
        <w:rPr>
          <w:rFonts w:hint="eastAsia" w:ascii="仿宋" w:hAnsi="仿宋" w:eastAsia="仿宋" w:cs="仿宋"/>
          <w:color w:val="000000"/>
          <w:szCs w:val="21"/>
          <w:lang w:val="en-US" w:eastAsia="zh-CN"/>
        </w:rPr>
        <w:t>六</w:t>
      </w:r>
      <w:r>
        <w:rPr>
          <w:rFonts w:hint="eastAsia" w:ascii="仿宋" w:hAnsi="仿宋" w:eastAsia="仿宋" w:cs="仿宋"/>
          <w:color w:val="000000"/>
          <w:szCs w:val="21"/>
        </w:rPr>
        <w:t>）其他</w:t>
      </w:r>
    </w:p>
    <w:p>
      <w:pPr>
        <w:adjustRightInd w:val="0"/>
        <w:snapToGrid w:val="0"/>
        <w:spacing w:line="360" w:lineRule="auto"/>
        <w:ind w:firstLine="420" w:firstLineChars="200"/>
        <w:jc w:val="left"/>
        <w:outlineLvl w:val="9"/>
        <w:rPr>
          <w:rFonts w:hint="eastAsia" w:ascii="仿宋" w:hAnsi="仿宋" w:eastAsia="仿宋" w:cs="仿宋"/>
          <w:color w:val="000000"/>
          <w:szCs w:val="21"/>
        </w:rPr>
      </w:pPr>
      <w:r>
        <w:rPr>
          <w:rFonts w:hint="eastAsia" w:ascii="仿宋" w:hAnsi="仿宋" w:eastAsia="仿宋" w:cs="仿宋"/>
          <w:color w:val="000000"/>
          <w:szCs w:val="21"/>
        </w:rPr>
        <w:t>1</w:t>
      </w:r>
      <w:r>
        <w:rPr>
          <w:rFonts w:hint="eastAsia" w:ascii="仿宋" w:hAnsi="仿宋" w:eastAsia="仿宋" w:cs="仿宋"/>
          <w:b/>
          <w:bCs/>
          <w:color w:val="000000"/>
          <w:szCs w:val="21"/>
        </w:rPr>
        <w:t>．</w:t>
      </w:r>
      <w:r>
        <w:rPr>
          <w:rFonts w:hint="eastAsia" w:ascii="仿宋" w:hAnsi="仿宋" w:eastAsia="仿宋" w:cs="仿宋"/>
          <w:color w:val="000000"/>
          <w:szCs w:val="21"/>
        </w:rPr>
        <w:t>乙方获取的甲方个人信息及理财信息将存储在中华人民共和国境内。</w:t>
      </w:r>
    </w:p>
    <w:p>
      <w:pPr>
        <w:adjustRightInd w:val="0"/>
        <w:snapToGrid w:val="0"/>
        <w:spacing w:line="360" w:lineRule="auto"/>
        <w:ind w:firstLine="420" w:firstLineChars="200"/>
        <w:jc w:val="left"/>
        <w:outlineLvl w:val="9"/>
        <w:rPr>
          <w:rFonts w:hint="eastAsia" w:ascii="仿宋" w:hAnsi="仿宋" w:eastAsia="仿宋" w:cs="仿宋"/>
          <w:color w:val="000000"/>
          <w:szCs w:val="21"/>
        </w:rPr>
      </w:pPr>
      <w:r>
        <w:rPr>
          <w:rFonts w:hint="eastAsia" w:ascii="仿宋" w:hAnsi="仿宋" w:eastAsia="仿宋" w:cs="仿宋"/>
          <w:color w:val="000000"/>
          <w:szCs w:val="21"/>
        </w:rPr>
        <w:t>2</w:t>
      </w:r>
      <w:r>
        <w:rPr>
          <w:rFonts w:hint="eastAsia" w:ascii="仿宋" w:hAnsi="仿宋" w:eastAsia="仿宋" w:cs="仿宋"/>
          <w:b/>
          <w:bCs/>
          <w:color w:val="000000"/>
          <w:szCs w:val="21"/>
        </w:rPr>
        <w:t>．</w:t>
      </w:r>
      <w:r>
        <w:rPr>
          <w:rFonts w:hint="eastAsia" w:ascii="仿宋" w:hAnsi="仿宋" w:eastAsia="仿宋" w:cs="仿宋"/>
          <w:color w:val="000000"/>
          <w:szCs w:val="21"/>
        </w:rPr>
        <w:t>在乙方提供理财业务服务期间，甲方的个人信息授权持续有效。乙方仅在法律法规、监管规定要求的期限内，以及为实现本业务信息处理之目的所必需的时限内保留甲方的个人信息。</w:t>
      </w:r>
      <w:r>
        <w:rPr>
          <w:rFonts w:hint="eastAsia" w:ascii="仿宋" w:hAnsi="仿宋" w:eastAsia="仿宋" w:cs="仿宋"/>
          <w:color w:val="000000"/>
          <w:szCs w:val="21"/>
          <w:lang w:eastAsia="zh-CN"/>
        </w:rPr>
        <w:t>当超出保留期限后，乙方将按照法律法规的规定，对甲方的个人信息进行删除或匿名化处理等相关操作。</w:t>
      </w:r>
    </w:p>
    <w:p>
      <w:pPr>
        <w:adjustRightInd w:val="0"/>
        <w:snapToGrid w:val="0"/>
        <w:spacing w:line="360" w:lineRule="auto"/>
        <w:ind w:firstLine="422" w:firstLineChars="200"/>
        <w:jc w:val="left"/>
        <w:outlineLvl w:val="9"/>
        <w:rPr>
          <w:rFonts w:hint="eastAsia" w:ascii="仿宋" w:hAnsi="仿宋" w:eastAsia="仿宋" w:cs="仿宋"/>
          <w:b/>
          <w:bCs/>
          <w:color w:val="000000"/>
          <w:szCs w:val="21"/>
        </w:rPr>
      </w:pPr>
      <w:r>
        <w:rPr>
          <w:rFonts w:hint="eastAsia" w:ascii="仿宋" w:hAnsi="仿宋" w:eastAsia="仿宋" w:cs="仿宋"/>
          <w:b/>
          <w:bCs/>
          <w:color w:val="000000"/>
          <w:szCs w:val="21"/>
        </w:rPr>
        <w:t>3．</w:t>
      </w:r>
      <w:r>
        <w:rPr>
          <w:rFonts w:hint="eastAsia" w:ascii="仿宋" w:hAnsi="仿宋" w:eastAsia="仿宋" w:cs="仿宋"/>
          <w:b/>
          <w:bCs/>
          <w:color w:val="000000"/>
          <w:sz w:val="20"/>
          <w:szCs w:val="21"/>
        </w:rPr>
        <w:t>甲方有权通过</w:t>
      </w:r>
      <w:r>
        <w:rPr>
          <w:rFonts w:hint="eastAsia" w:ascii="仿宋" w:hAnsi="仿宋" w:eastAsia="仿宋" w:cs="仿宋"/>
          <w:b/>
          <w:bCs/>
          <w:color w:val="000000"/>
          <w:szCs w:val="21"/>
        </w:rPr>
        <w:t>理财</w:t>
      </w:r>
      <w:r>
        <w:rPr>
          <w:rFonts w:hint="eastAsia" w:ascii="仿宋" w:hAnsi="仿宋" w:eastAsia="仿宋" w:cs="仿宋"/>
          <w:b/>
          <w:bCs/>
          <w:color w:val="000000"/>
          <w:szCs w:val="21"/>
          <w:lang w:val="en-US" w:eastAsia="zh-CN"/>
        </w:rPr>
        <w:t>销售</w:t>
      </w:r>
      <w:r>
        <w:rPr>
          <w:rFonts w:hint="eastAsia" w:ascii="仿宋" w:hAnsi="仿宋" w:eastAsia="仿宋" w:cs="仿宋"/>
          <w:b/>
          <w:bCs/>
          <w:color w:val="000000"/>
          <w:szCs w:val="21"/>
        </w:rPr>
        <w:t>机构</w:t>
      </w:r>
      <w:r>
        <w:rPr>
          <w:rFonts w:hint="eastAsia" w:ascii="仿宋" w:hAnsi="仿宋" w:eastAsia="仿宋" w:cs="仿宋"/>
          <w:b/>
          <w:bCs/>
          <w:color w:val="000000"/>
          <w:sz w:val="20"/>
          <w:szCs w:val="21"/>
        </w:rPr>
        <w:t>行使法律所赋予甲方对个人信息的知情权、决定权、查阅权、复制权、更正及补充权、删除权、解释权等，法律、行政法规另有</w:t>
      </w:r>
      <w:r>
        <w:rPr>
          <w:rFonts w:hint="eastAsia" w:ascii="仿宋" w:hAnsi="仿宋" w:eastAsia="仿宋" w:cs="仿宋"/>
          <w:b/>
          <w:bCs/>
          <w:color w:val="000000"/>
          <w:sz w:val="21"/>
          <w:szCs w:val="21"/>
        </w:rPr>
        <w:t>规定的除外。</w:t>
      </w:r>
    </w:p>
    <w:p>
      <w:pPr>
        <w:adjustRightInd w:val="0"/>
        <w:snapToGrid w:val="0"/>
        <w:spacing w:line="360" w:lineRule="auto"/>
        <w:ind w:firstLine="420" w:firstLineChars="200"/>
        <w:jc w:val="left"/>
        <w:outlineLvl w:val="9"/>
        <w:rPr>
          <w:rFonts w:hint="eastAsia" w:ascii="仿宋" w:hAnsi="仿宋" w:eastAsia="仿宋" w:cs="仿宋"/>
          <w:color w:val="000000"/>
          <w:szCs w:val="21"/>
        </w:rPr>
      </w:pPr>
      <w:r>
        <w:rPr>
          <w:rFonts w:hint="eastAsia" w:ascii="仿宋" w:hAnsi="仿宋" w:eastAsia="仿宋" w:cs="仿宋"/>
          <w:b w:val="0"/>
          <w:bCs w:val="0"/>
          <w:color w:val="000000"/>
          <w:szCs w:val="21"/>
        </w:rPr>
        <w:t>基于甲方同意乙方处理其个人信息的，甲方</w:t>
      </w:r>
      <w:r>
        <w:rPr>
          <w:rFonts w:hint="eastAsia" w:ascii="仿宋" w:hAnsi="仿宋" w:eastAsia="仿宋" w:cs="仿宋"/>
          <w:color w:val="000000"/>
          <w:szCs w:val="21"/>
        </w:rPr>
        <w:t>可以通过理财</w:t>
      </w:r>
      <w:r>
        <w:rPr>
          <w:rFonts w:hint="eastAsia" w:ascii="仿宋" w:hAnsi="仿宋" w:eastAsia="仿宋" w:cs="仿宋"/>
          <w:color w:val="000000"/>
          <w:szCs w:val="21"/>
          <w:lang w:val="en-US" w:eastAsia="zh-CN"/>
        </w:rPr>
        <w:t>销售</w:t>
      </w:r>
      <w:r>
        <w:rPr>
          <w:rFonts w:hint="eastAsia" w:ascii="仿宋" w:hAnsi="仿宋" w:eastAsia="仿宋" w:cs="仿宋"/>
          <w:color w:val="000000"/>
          <w:szCs w:val="21"/>
        </w:rPr>
        <w:t>机构向乙方提出撤回处理个人信息的授权或改变授权同意的范围</w:t>
      </w:r>
      <w:r>
        <w:rPr>
          <w:rFonts w:hint="eastAsia" w:ascii="仿宋" w:hAnsi="仿宋" w:eastAsia="仿宋" w:cs="仿宋"/>
          <w:b w:val="0"/>
          <w:bCs w:val="0"/>
          <w:color w:val="000000"/>
          <w:szCs w:val="21"/>
        </w:rPr>
        <w:t>。甲方撤回</w:t>
      </w:r>
      <w:r>
        <w:rPr>
          <w:rFonts w:hint="eastAsia" w:ascii="仿宋" w:hAnsi="仿宋" w:eastAsia="仿宋" w:cs="仿宋"/>
          <w:color w:val="000000"/>
          <w:szCs w:val="21"/>
        </w:rPr>
        <w:t>对乙方处理</w:t>
      </w:r>
      <w:r>
        <w:rPr>
          <w:rFonts w:hint="eastAsia" w:ascii="仿宋" w:hAnsi="仿宋" w:eastAsia="仿宋" w:cs="仿宋"/>
          <w:b w:val="0"/>
          <w:bCs w:val="0"/>
          <w:color w:val="000000"/>
          <w:szCs w:val="21"/>
        </w:rPr>
        <w:t>个人信息</w:t>
      </w:r>
      <w:r>
        <w:rPr>
          <w:rFonts w:hint="eastAsia" w:ascii="仿宋" w:hAnsi="仿宋" w:eastAsia="仿宋" w:cs="仿宋"/>
          <w:color w:val="000000"/>
          <w:szCs w:val="21"/>
        </w:rPr>
        <w:t>的</w:t>
      </w:r>
      <w:r>
        <w:rPr>
          <w:rFonts w:hint="eastAsia" w:ascii="仿宋" w:hAnsi="仿宋" w:eastAsia="仿宋" w:cs="仿宋"/>
          <w:b w:val="0"/>
          <w:bCs w:val="0"/>
          <w:color w:val="000000"/>
          <w:szCs w:val="21"/>
        </w:rPr>
        <w:t>同意，</w:t>
      </w:r>
      <w:r>
        <w:rPr>
          <w:rFonts w:hint="eastAsia" w:ascii="仿宋" w:hAnsi="仿宋" w:eastAsia="仿宋" w:cs="仿宋"/>
          <w:color w:val="000000"/>
          <w:szCs w:val="21"/>
        </w:rPr>
        <w:t>乙方将</w:t>
      </w:r>
      <w:r>
        <w:rPr>
          <w:rFonts w:hint="eastAsia" w:ascii="仿宋" w:hAnsi="仿宋" w:eastAsia="仿宋" w:cs="仿宋"/>
          <w:color w:val="000000"/>
          <w:szCs w:val="21"/>
          <w:lang w:val="en-US" w:eastAsia="zh-CN"/>
        </w:rPr>
        <w:t>可能</w:t>
      </w:r>
      <w:r>
        <w:rPr>
          <w:rFonts w:hint="eastAsia" w:ascii="仿宋" w:hAnsi="仿宋" w:eastAsia="仿宋" w:cs="仿宋"/>
          <w:color w:val="000000"/>
          <w:szCs w:val="21"/>
        </w:rPr>
        <w:t>无法继续提供理财业务服务</w:t>
      </w:r>
      <w:r>
        <w:rPr>
          <w:rFonts w:hint="eastAsia" w:ascii="仿宋" w:hAnsi="仿宋" w:eastAsia="仿宋" w:cs="仿宋"/>
          <w:b w:val="0"/>
          <w:bCs w:val="0"/>
          <w:color w:val="000000"/>
          <w:szCs w:val="21"/>
        </w:rPr>
        <w:t>。甲方撤回同意的，不</w:t>
      </w:r>
      <w:r>
        <w:rPr>
          <w:rFonts w:hint="eastAsia" w:ascii="仿宋" w:hAnsi="仿宋" w:eastAsia="仿宋" w:cs="仿宋"/>
          <w:color w:val="000000"/>
          <w:szCs w:val="21"/>
        </w:rPr>
        <w:t>会</w:t>
      </w:r>
      <w:r>
        <w:rPr>
          <w:rFonts w:hint="eastAsia" w:ascii="仿宋" w:hAnsi="仿宋" w:eastAsia="仿宋" w:cs="仿宋"/>
          <w:b w:val="0"/>
          <w:bCs w:val="0"/>
          <w:color w:val="000000"/>
          <w:szCs w:val="21"/>
        </w:rPr>
        <w:t>影响撤回前基于甲方同意乙方已进行的个人信息处理活动的效力。</w:t>
      </w:r>
    </w:p>
    <w:p>
      <w:pPr>
        <w:adjustRightInd w:val="0"/>
        <w:snapToGrid w:val="0"/>
        <w:spacing w:line="360" w:lineRule="auto"/>
        <w:ind w:firstLine="422" w:firstLineChars="200"/>
        <w:jc w:val="left"/>
        <w:outlineLvl w:val="9"/>
        <w:rPr>
          <w:rFonts w:hint="eastAsia" w:ascii="仿宋" w:hAnsi="仿宋" w:eastAsia="仿宋" w:cs="仿宋"/>
          <w:b/>
          <w:bCs/>
          <w:color w:val="000000"/>
          <w:szCs w:val="21"/>
        </w:rPr>
      </w:pPr>
      <w:r>
        <w:rPr>
          <w:rFonts w:hint="eastAsia" w:ascii="仿宋" w:hAnsi="仿宋" w:eastAsia="仿宋" w:cs="仿宋"/>
          <w:b/>
          <w:bCs/>
          <w:color w:val="000000"/>
          <w:szCs w:val="21"/>
        </w:rPr>
        <w:t>但</w:t>
      </w:r>
      <w:r>
        <w:rPr>
          <w:rFonts w:hint="eastAsia" w:ascii="仿宋" w:hAnsi="仿宋" w:eastAsia="仿宋" w:cs="仿宋"/>
          <w:b/>
          <w:bCs/>
          <w:color w:val="000000"/>
          <w:szCs w:val="21"/>
          <w:lang w:val="en-US" w:eastAsia="zh-CN"/>
        </w:rPr>
        <w:t>如为履行</w:t>
      </w:r>
      <w:r>
        <w:rPr>
          <w:rFonts w:hint="eastAsia" w:ascii="仿宋" w:hAnsi="仿宋" w:eastAsia="仿宋" w:cs="仿宋"/>
          <w:b/>
          <w:bCs/>
          <w:color w:val="000000"/>
          <w:szCs w:val="21"/>
        </w:rPr>
        <w:t>合同所必需</w:t>
      </w:r>
      <w:r>
        <w:rPr>
          <w:rFonts w:hint="eastAsia" w:ascii="仿宋" w:hAnsi="仿宋" w:eastAsia="仿宋" w:cs="仿宋"/>
          <w:b/>
          <w:bCs/>
          <w:color w:val="000000"/>
          <w:szCs w:val="21"/>
          <w:lang w:eastAsia="zh-CN"/>
        </w:rPr>
        <w:t>、</w:t>
      </w:r>
      <w:r>
        <w:rPr>
          <w:rFonts w:hint="eastAsia" w:ascii="仿宋" w:hAnsi="仿宋" w:eastAsia="仿宋" w:cs="仿宋"/>
          <w:b/>
          <w:bCs/>
          <w:color w:val="000000"/>
          <w:szCs w:val="21"/>
          <w:lang w:val="en-US" w:eastAsia="zh-CN"/>
        </w:rPr>
        <w:t>或乙方为履行法定职责及义务等原因</w:t>
      </w:r>
      <w:r>
        <w:rPr>
          <w:rFonts w:hint="eastAsia" w:ascii="仿宋" w:hAnsi="仿宋" w:eastAsia="仿宋" w:cs="仿宋"/>
          <w:b/>
          <w:bCs/>
          <w:color w:val="000000"/>
          <w:szCs w:val="21"/>
        </w:rPr>
        <w:t>，</w:t>
      </w:r>
      <w:r>
        <w:rPr>
          <w:rFonts w:hint="eastAsia" w:ascii="仿宋" w:hAnsi="仿宋" w:eastAsia="仿宋" w:cs="仿宋"/>
          <w:b/>
          <w:bCs/>
          <w:color w:val="000000"/>
          <w:szCs w:val="21"/>
          <w:lang w:val="en-US" w:eastAsia="zh-CN"/>
        </w:rPr>
        <w:t>乙方</w:t>
      </w:r>
      <w:r>
        <w:rPr>
          <w:rFonts w:hint="eastAsia" w:ascii="仿宋" w:hAnsi="仿宋" w:eastAsia="仿宋" w:cs="仿宋"/>
          <w:b/>
          <w:bCs/>
          <w:color w:val="000000"/>
          <w:szCs w:val="21"/>
        </w:rPr>
        <w:t>将</w:t>
      </w:r>
      <w:r>
        <w:rPr>
          <w:rFonts w:hint="eastAsia" w:ascii="仿宋" w:hAnsi="仿宋" w:eastAsia="仿宋" w:cs="仿宋"/>
          <w:b/>
          <w:bCs/>
          <w:color w:val="000000"/>
          <w:szCs w:val="21"/>
          <w:lang w:val="en-US" w:eastAsia="zh-CN"/>
        </w:rPr>
        <w:t>可能</w:t>
      </w:r>
      <w:r>
        <w:rPr>
          <w:rFonts w:hint="eastAsia" w:ascii="仿宋" w:hAnsi="仿宋" w:eastAsia="仿宋" w:cs="仿宋"/>
          <w:b/>
          <w:bCs/>
          <w:color w:val="000000"/>
          <w:szCs w:val="21"/>
        </w:rPr>
        <w:t>无法响应</w:t>
      </w:r>
      <w:r>
        <w:rPr>
          <w:rFonts w:hint="eastAsia" w:ascii="仿宋" w:hAnsi="仿宋" w:eastAsia="仿宋" w:cs="仿宋"/>
          <w:b/>
          <w:bCs/>
          <w:color w:val="000000"/>
          <w:szCs w:val="21"/>
          <w:lang w:val="en-US" w:eastAsia="zh-CN"/>
        </w:rPr>
        <w:t>甲</w:t>
      </w:r>
      <w:r>
        <w:rPr>
          <w:rFonts w:hint="eastAsia" w:ascii="仿宋" w:hAnsi="仿宋" w:eastAsia="仿宋" w:cs="仿宋"/>
          <w:b/>
          <w:bCs/>
          <w:color w:val="000000"/>
          <w:szCs w:val="21"/>
        </w:rPr>
        <w:t>方</w:t>
      </w:r>
      <w:r>
        <w:rPr>
          <w:rFonts w:hint="eastAsia" w:ascii="仿宋" w:hAnsi="仿宋" w:eastAsia="仿宋" w:cs="仿宋"/>
          <w:b/>
          <w:bCs/>
          <w:color w:val="000000"/>
          <w:szCs w:val="21"/>
          <w:lang w:val="en-US" w:eastAsia="zh-CN"/>
        </w:rPr>
        <w:t>行使上述权利</w:t>
      </w:r>
      <w:r>
        <w:rPr>
          <w:rFonts w:hint="eastAsia" w:ascii="仿宋" w:hAnsi="仿宋" w:eastAsia="仿宋" w:cs="仿宋"/>
          <w:b/>
          <w:bCs/>
          <w:color w:val="000000"/>
          <w:szCs w:val="21"/>
        </w:rPr>
        <w:t>的请求</w:t>
      </w:r>
      <w:r>
        <w:rPr>
          <w:rFonts w:hint="eastAsia" w:ascii="仿宋" w:hAnsi="仿宋" w:eastAsia="仿宋" w:cs="仿宋"/>
          <w:b/>
          <w:bCs/>
          <w:color w:val="000000"/>
          <w:szCs w:val="21"/>
          <w:lang w:eastAsia="zh-CN"/>
        </w:rPr>
        <w:t>。</w:t>
      </w:r>
    </w:p>
    <w:p>
      <w:pPr>
        <w:adjustRightInd w:val="0"/>
        <w:snapToGrid w:val="0"/>
        <w:spacing w:line="360" w:lineRule="auto"/>
        <w:ind w:firstLine="420" w:firstLineChars="200"/>
        <w:jc w:val="left"/>
        <w:outlineLvl w:val="9"/>
        <w:rPr>
          <w:rFonts w:hint="eastAsia" w:ascii="仿宋" w:hAnsi="仿宋" w:eastAsia="仿宋" w:cs="仿宋"/>
          <w:b/>
          <w:bCs/>
          <w:color w:val="000000"/>
          <w:szCs w:val="21"/>
        </w:rPr>
      </w:pPr>
      <w:r>
        <w:rPr>
          <w:rFonts w:hint="eastAsia" w:ascii="仿宋" w:hAnsi="仿宋" w:eastAsia="仿宋" w:cs="仿宋"/>
          <w:color w:val="000000"/>
          <w:szCs w:val="21"/>
        </w:rPr>
        <w:t>4．</w:t>
      </w:r>
      <w:r>
        <w:rPr>
          <w:rFonts w:hint="eastAsia" w:ascii="仿宋" w:hAnsi="仿宋" w:eastAsia="仿宋" w:cs="仿宋"/>
          <w:b w:val="0"/>
          <w:bCs/>
          <w:color w:val="000000"/>
          <w:szCs w:val="21"/>
        </w:rPr>
        <w:t>乙方对甲方的个人信息依法履行保密义务。对于甲方同意并自愿授权乙方处理的个人信息，乙方将严格按照法律法规、监管规定及与甲方的约定开展信息处理行为，并采取相应的安全措施来保护甲方的个人信息。</w:t>
      </w:r>
    </w:p>
    <w:p>
      <w:pPr>
        <w:adjustRightInd w:val="0"/>
        <w:snapToGrid w:val="0"/>
        <w:spacing w:line="360" w:lineRule="auto"/>
        <w:ind w:firstLine="422" w:firstLineChars="200"/>
        <w:jc w:val="left"/>
        <w:outlineLvl w:val="0"/>
        <w:rPr>
          <w:rFonts w:hint="eastAsia" w:ascii="仿宋" w:hAnsi="仿宋" w:eastAsia="仿宋" w:cs="仿宋"/>
          <w:b/>
          <w:bCs/>
          <w:color w:val="000000"/>
          <w:szCs w:val="21"/>
        </w:rPr>
      </w:pPr>
      <w:r>
        <w:rPr>
          <w:rFonts w:hint="eastAsia" w:ascii="仿宋" w:hAnsi="仿宋" w:eastAsia="仿宋" w:cs="仿宋"/>
          <w:b/>
          <w:bCs/>
          <w:color w:val="000000"/>
          <w:szCs w:val="21"/>
        </w:rPr>
        <w:t>十</w:t>
      </w:r>
      <w:r>
        <w:rPr>
          <w:rFonts w:hint="eastAsia" w:ascii="仿宋" w:hAnsi="仿宋" w:eastAsia="仿宋" w:cs="仿宋"/>
          <w:b/>
          <w:bCs/>
          <w:color w:val="000000"/>
          <w:szCs w:val="21"/>
          <w:lang w:val="en-US" w:eastAsia="zh-CN"/>
        </w:rPr>
        <w:t>二</w:t>
      </w:r>
      <w:r>
        <w:rPr>
          <w:rFonts w:hint="eastAsia" w:ascii="仿宋" w:hAnsi="仿宋" w:eastAsia="仿宋" w:cs="仿宋"/>
          <w:b/>
          <w:bCs/>
          <w:color w:val="000000"/>
          <w:szCs w:val="21"/>
        </w:rPr>
        <w:t>、免责条款</w:t>
      </w:r>
    </w:p>
    <w:p>
      <w:pPr>
        <w:adjustRightInd w:val="0"/>
        <w:snapToGrid w:val="0"/>
        <w:spacing w:line="360" w:lineRule="auto"/>
        <w:ind w:firstLine="422" w:firstLineChars="200"/>
        <w:rPr>
          <w:rFonts w:hint="eastAsia" w:ascii="仿宋" w:hAnsi="仿宋" w:eastAsia="仿宋" w:cs="仿宋"/>
          <w:b/>
          <w:color w:val="000000"/>
          <w:szCs w:val="21"/>
        </w:rPr>
      </w:pPr>
      <w:r>
        <w:rPr>
          <w:rFonts w:hint="eastAsia" w:ascii="仿宋" w:hAnsi="仿宋" w:eastAsia="仿宋" w:cs="仿宋"/>
          <w:b/>
          <w:color w:val="000000"/>
          <w:szCs w:val="21"/>
        </w:rPr>
        <w:t>1</w:t>
      </w:r>
      <w:r>
        <w:rPr>
          <w:rFonts w:hint="eastAsia" w:ascii="仿宋" w:hAnsi="仿宋" w:eastAsia="仿宋" w:cs="仿宋"/>
          <w:b/>
          <w:bCs/>
          <w:color w:val="000000"/>
          <w:szCs w:val="21"/>
        </w:rPr>
        <w:t>．</w:t>
      </w:r>
      <w:r>
        <w:rPr>
          <w:rFonts w:hint="eastAsia" w:ascii="仿宋" w:hAnsi="仿宋" w:eastAsia="仿宋" w:cs="仿宋"/>
          <w:b/>
          <w:color w:val="000000"/>
          <w:szCs w:val="21"/>
        </w:rPr>
        <w:t>因不可抗力、非乙方原因发生的计算机系统故障、网络故障、通讯故障、电力故障等，导致的交易中断、延误等风险或给甲方产生的损失，乙方不承担责任。</w:t>
      </w:r>
    </w:p>
    <w:p>
      <w:pPr>
        <w:adjustRightInd w:val="0"/>
        <w:snapToGrid w:val="0"/>
        <w:spacing w:line="360" w:lineRule="auto"/>
        <w:ind w:firstLine="422" w:firstLineChars="200"/>
        <w:rPr>
          <w:rFonts w:hint="eastAsia" w:ascii="仿宋" w:hAnsi="仿宋" w:eastAsia="仿宋" w:cs="仿宋"/>
          <w:b/>
          <w:color w:val="000000"/>
          <w:szCs w:val="21"/>
        </w:rPr>
      </w:pPr>
      <w:r>
        <w:rPr>
          <w:rFonts w:hint="eastAsia" w:ascii="仿宋" w:hAnsi="仿宋" w:eastAsia="仿宋" w:cs="仿宋"/>
          <w:b/>
          <w:color w:val="000000"/>
          <w:szCs w:val="21"/>
        </w:rPr>
        <w:t>2</w:t>
      </w:r>
      <w:r>
        <w:rPr>
          <w:rFonts w:hint="eastAsia" w:ascii="仿宋" w:hAnsi="仿宋" w:eastAsia="仿宋" w:cs="仿宋"/>
          <w:b/>
          <w:bCs/>
          <w:color w:val="000000"/>
          <w:szCs w:val="21"/>
        </w:rPr>
        <w:t>．</w:t>
      </w:r>
      <w:r>
        <w:rPr>
          <w:rFonts w:hint="eastAsia" w:ascii="仿宋" w:hAnsi="仿宋" w:eastAsia="仿宋" w:cs="仿宋"/>
          <w:b/>
          <w:color w:val="000000"/>
          <w:szCs w:val="21"/>
        </w:rPr>
        <w:t>由于国家的有关法律法规、监管规定的改变而导致甲方承担的风险，乙方不承担责任。</w:t>
      </w:r>
    </w:p>
    <w:p>
      <w:pPr>
        <w:adjustRightInd w:val="0"/>
        <w:snapToGrid w:val="0"/>
        <w:spacing w:line="360" w:lineRule="auto"/>
        <w:ind w:firstLine="422" w:firstLineChars="200"/>
        <w:jc w:val="both"/>
        <w:outlineLvl w:val="9"/>
        <w:rPr>
          <w:rFonts w:hint="eastAsia" w:ascii="仿宋" w:hAnsi="仿宋" w:eastAsia="仿宋" w:cs="仿宋"/>
          <w:b/>
          <w:bCs/>
          <w:color w:val="000000"/>
          <w:szCs w:val="21"/>
        </w:rPr>
      </w:pPr>
      <w:r>
        <w:rPr>
          <w:rFonts w:hint="eastAsia" w:ascii="仿宋" w:hAnsi="仿宋" w:eastAsia="仿宋" w:cs="仿宋"/>
          <w:b/>
          <w:color w:val="000000"/>
          <w:szCs w:val="21"/>
        </w:rPr>
        <w:t>3</w:t>
      </w:r>
      <w:r>
        <w:rPr>
          <w:rFonts w:hint="eastAsia" w:ascii="仿宋" w:hAnsi="仿宋" w:eastAsia="仿宋" w:cs="仿宋"/>
          <w:b/>
          <w:bCs/>
          <w:color w:val="000000"/>
          <w:szCs w:val="21"/>
        </w:rPr>
        <w:t>．</w:t>
      </w:r>
      <w:r>
        <w:rPr>
          <w:rFonts w:hint="eastAsia" w:ascii="仿宋" w:hAnsi="仿宋" w:eastAsia="仿宋" w:cs="仿宋"/>
          <w:b/>
          <w:color w:val="000000"/>
          <w:szCs w:val="21"/>
        </w:rPr>
        <w:t>由于甲方的原因，理财资金被有权机关冻结、扣划，乙方不承担责任。</w:t>
      </w:r>
    </w:p>
    <w:p>
      <w:pPr>
        <w:adjustRightInd w:val="0"/>
        <w:snapToGrid w:val="0"/>
        <w:spacing w:line="360" w:lineRule="auto"/>
        <w:ind w:firstLine="422" w:firstLineChars="200"/>
        <w:jc w:val="left"/>
        <w:outlineLvl w:val="0"/>
        <w:rPr>
          <w:rFonts w:hint="eastAsia" w:ascii="仿宋" w:hAnsi="仿宋" w:eastAsia="仿宋" w:cs="仿宋"/>
          <w:b/>
          <w:bCs/>
          <w:color w:val="000000"/>
          <w:szCs w:val="21"/>
        </w:rPr>
      </w:pPr>
      <w:r>
        <w:rPr>
          <w:rFonts w:hint="eastAsia" w:ascii="仿宋" w:hAnsi="仿宋" w:eastAsia="仿宋" w:cs="仿宋"/>
          <w:b/>
          <w:bCs/>
          <w:color w:val="000000"/>
          <w:szCs w:val="21"/>
        </w:rPr>
        <w:t>十三、违约责任</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1</w:t>
      </w:r>
      <w:r>
        <w:rPr>
          <w:rFonts w:hint="eastAsia" w:ascii="仿宋" w:hAnsi="仿宋" w:eastAsia="仿宋" w:cs="仿宋"/>
          <w:bCs/>
          <w:color w:val="000000"/>
          <w:szCs w:val="21"/>
        </w:rPr>
        <w:t>．</w:t>
      </w:r>
      <w:r>
        <w:rPr>
          <w:rFonts w:hint="eastAsia" w:ascii="仿宋" w:hAnsi="仿宋" w:eastAsia="仿宋" w:cs="仿宋"/>
          <w:color w:val="000000"/>
          <w:szCs w:val="21"/>
        </w:rPr>
        <w:t>甲方违反本协议所作声明或保证的，应承担相应违约责任。乙方对由此导致的甲方损失不承担责任，并有权单方终止双方的理财业务关系。</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2</w:t>
      </w:r>
      <w:r>
        <w:rPr>
          <w:rFonts w:hint="eastAsia" w:ascii="仿宋" w:hAnsi="仿宋" w:eastAsia="仿宋" w:cs="仿宋"/>
          <w:bCs/>
          <w:color w:val="000000"/>
          <w:szCs w:val="21"/>
        </w:rPr>
        <w:t>．</w:t>
      </w:r>
      <w:r>
        <w:rPr>
          <w:rFonts w:hint="eastAsia" w:ascii="仿宋" w:hAnsi="仿宋" w:eastAsia="仿宋" w:cs="仿宋"/>
          <w:color w:val="000000"/>
          <w:szCs w:val="21"/>
        </w:rPr>
        <w:t>因甲方违反协议约定给乙方或理财产品其他投资者造成损失的，甲方应承担相应的赔偿责任。</w:t>
      </w:r>
    </w:p>
    <w:p>
      <w:pPr>
        <w:adjustRightInd w:val="0"/>
        <w:snapToGrid w:val="0"/>
        <w:spacing w:line="360" w:lineRule="auto"/>
        <w:ind w:firstLine="420" w:firstLineChars="200"/>
        <w:rPr>
          <w:rFonts w:hint="eastAsia" w:ascii="仿宋" w:hAnsi="仿宋" w:eastAsia="仿宋" w:cs="仿宋"/>
          <w:b/>
          <w:bCs/>
          <w:color w:val="000000"/>
          <w:szCs w:val="21"/>
        </w:rPr>
      </w:pPr>
      <w:r>
        <w:rPr>
          <w:rFonts w:hint="eastAsia" w:ascii="仿宋" w:hAnsi="仿宋" w:eastAsia="仿宋" w:cs="仿宋"/>
          <w:color w:val="000000"/>
          <w:szCs w:val="21"/>
        </w:rPr>
        <w:t>3</w:t>
      </w:r>
      <w:r>
        <w:rPr>
          <w:rFonts w:hint="eastAsia" w:ascii="仿宋" w:hAnsi="仿宋" w:eastAsia="仿宋" w:cs="仿宋"/>
          <w:bCs/>
          <w:color w:val="000000"/>
          <w:szCs w:val="21"/>
        </w:rPr>
        <w:t>．</w:t>
      </w:r>
      <w:r>
        <w:rPr>
          <w:rFonts w:hint="eastAsia" w:ascii="仿宋" w:hAnsi="仿宋" w:eastAsia="仿宋" w:cs="仿宋"/>
          <w:color w:val="000000"/>
          <w:szCs w:val="21"/>
        </w:rPr>
        <w:t>甲方更换资金账户时，应及时通知乙方或代销机构并办理变更手续。甲方认购或申购理财产品时所登记的通讯方式及其他基本信息发生变更时，应及时通知乙方或代销机构。</w:t>
      </w:r>
      <w:r>
        <w:rPr>
          <w:rFonts w:hint="eastAsia" w:ascii="仿宋" w:hAnsi="仿宋" w:eastAsia="仿宋" w:cs="仿宋"/>
          <w:b/>
          <w:bCs/>
          <w:color w:val="000000"/>
          <w:szCs w:val="21"/>
        </w:rPr>
        <w:t>乙方提示甲方注意：因甲方留存信息有误或未及时通知理财产品销售机构变更信息导致的不利后果由甲方承担。</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4</w:t>
      </w:r>
      <w:r>
        <w:rPr>
          <w:rFonts w:hint="eastAsia" w:ascii="仿宋" w:hAnsi="仿宋" w:eastAsia="仿宋" w:cs="仿宋"/>
          <w:bCs/>
          <w:color w:val="000000"/>
          <w:szCs w:val="21"/>
        </w:rPr>
        <w:t>．</w:t>
      </w:r>
      <w:r>
        <w:rPr>
          <w:rFonts w:hint="eastAsia" w:ascii="仿宋" w:hAnsi="仿宋" w:eastAsia="仿宋" w:cs="仿宋"/>
          <w:color w:val="000000"/>
          <w:szCs w:val="21"/>
        </w:rPr>
        <w:t>因乙方违反本协议及理财产品销售文件的约定给甲方造成损失的，乙方应承担相应赔偿责任。</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5</w:t>
      </w:r>
      <w:r>
        <w:rPr>
          <w:rFonts w:hint="eastAsia" w:ascii="仿宋" w:hAnsi="仿宋" w:eastAsia="仿宋" w:cs="仿宋"/>
          <w:bCs/>
          <w:color w:val="000000"/>
          <w:szCs w:val="21"/>
        </w:rPr>
        <w:t>．</w:t>
      </w:r>
      <w:r>
        <w:rPr>
          <w:rFonts w:hint="eastAsia" w:ascii="仿宋" w:hAnsi="仿宋" w:eastAsia="仿宋" w:cs="仿宋"/>
          <w:color w:val="000000"/>
          <w:szCs w:val="21"/>
        </w:rPr>
        <w:t>发生不可抗力，导致双方不能继续履行理财协议时，应根据不可抗力的影响程度，全部或部分免除未履约方的责任，但法律法规、监管另有规定的除外。一方当事人因不可抗力事件导致无法履行理财协议时，应及时通知对方，并应采取适当措施防止损失扩大。</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6</w:t>
      </w:r>
      <w:r>
        <w:rPr>
          <w:rFonts w:hint="eastAsia" w:ascii="仿宋" w:hAnsi="仿宋" w:eastAsia="仿宋" w:cs="仿宋"/>
          <w:bCs/>
          <w:color w:val="000000"/>
          <w:szCs w:val="21"/>
        </w:rPr>
        <w:t>．</w:t>
      </w:r>
      <w:r>
        <w:rPr>
          <w:rFonts w:hint="eastAsia" w:ascii="仿宋" w:hAnsi="仿宋" w:eastAsia="仿宋" w:cs="仿宋"/>
          <w:color w:val="000000"/>
          <w:szCs w:val="21"/>
        </w:rPr>
        <w:t>因法律法规、监管规定调整，导致双方不能履行理财协议时，应根据其影响程度，部分或全部免除未履约方的责任。一方当事人因上述原因无法履行理财协议时，应及时通知对方并应采取适当措施防止损失扩大。</w:t>
      </w:r>
    </w:p>
    <w:p>
      <w:pPr>
        <w:adjustRightInd w:val="0"/>
        <w:snapToGrid w:val="0"/>
        <w:spacing w:line="360" w:lineRule="auto"/>
        <w:ind w:firstLine="422" w:firstLineChars="200"/>
        <w:jc w:val="left"/>
        <w:outlineLvl w:val="0"/>
        <w:rPr>
          <w:rFonts w:hint="eastAsia" w:ascii="仿宋" w:hAnsi="仿宋" w:eastAsia="仿宋" w:cs="仿宋"/>
          <w:b/>
          <w:bCs/>
          <w:color w:val="000000"/>
          <w:szCs w:val="21"/>
        </w:rPr>
      </w:pPr>
      <w:r>
        <w:rPr>
          <w:rFonts w:hint="eastAsia" w:ascii="仿宋" w:hAnsi="仿宋" w:eastAsia="仿宋" w:cs="仿宋"/>
          <w:b/>
          <w:bCs/>
          <w:color w:val="000000"/>
          <w:szCs w:val="21"/>
        </w:rPr>
        <w:t>十四、争议的处理</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当事人发生纠纷的，双方应首先本着诚实信用原则通过协商解决。协商不成的，任何一方均可向</w:t>
      </w:r>
      <w:r>
        <w:rPr>
          <w:rFonts w:hint="eastAsia" w:ascii="仿宋" w:hAnsi="仿宋" w:eastAsia="仿宋" w:cs="仿宋"/>
          <w:color w:val="000000"/>
          <w:szCs w:val="21"/>
          <w:lang w:eastAsia="zh-CN"/>
        </w:rPr>
        <w:t>被告所在地</w:t>
      </w:r>
      <w:r>
        <w:rPr>
          <w:rFonts w:hint="eastAsia" w:ascii="仿宋" w:hAnsi="仿宋" w:eastAsia="仿宋" w:cs="仿宋"/>
          <w:color w:val="000000"/>
          <w:szCs w:val="21"/>
        </w:rPr>
        <w:t>有管辖权的人民法院提起诉讼。</w:t>
      </w:r>
    </w:p>
    <w:p>
      <w:pPr>
        <w:adjustRightInd w:val="0"/>
        <w:snapToGrid w:val="0"/>
        <w:spacing w:line="360" w:lineRule="auto"/>
        <w:ind w:firstLine="422" w:firstLineChars="200"/>
        <w:rPr>
          <w:rFonts w:hint="eastAsia" w:ascii="仿宋" w:hAnsi="仿宋" w:eastAsia="仿宋" w:cs="仿宋"/>
          <w:b/>
          <w:color w:val="000000"/>
          <w:szCs w:val="21"/>
        </w:rPr>
      </w:pPr>
      <w:r>
        <w:rPr>
          <w:rFonts w:hint="eastAsia" w:ascii="仿宋" w:hAnsi="仿宋" w:eastAsia="仿宋" w:cs="仿宋"/>
          <w:b/>
          <w:color w:val="000000"/>
          <w:szCs w:val="21"/>
        </w:rPr>
        <w:t>十五、销售文件留存</w:t>
      </w:r>
    </w:p>
    <w:p>
      <w:pPr>
        <w:adjustRightInd w:val="0"/>
        <w:snapToGrid w:val="0"/>
        <w:spacing w:line="360" w:lineRule="auto"/>
        <w:ind w:firstLine="422" w:firstLineChars="200"/>
        <w:rPr>
          <w:rFonts w:hint="eastAsia" w:ascii="仿宋" w:hAnsi="仿宋" w:eastAsia="仿宋" w:cs="仿宋"/>
          <w:b/>
          <w:bCs/>
          <w:color w:val="000000"/>
          <w:szCs w:val="21"/>
        </w:rPr>
      </w:pPr>
      <w:r>
        <w:rPr>
          <w:rFonts w:hint="eastAsia" w:ascii="仿宋" w:hAnsi="仿宋" w:eastAsia="仿宋" w:cs="仿宋"/>
          <w:b/>
          <w:bCs/>
          <w:color w:val="000000"/>
          <w:szCs w:val="21"/>
        </w:rPr>
        <w:t>本协议经甲方签署（包括线下签约和电子渠道签约）后，甲方可向理财产品销售机构索取留存。甲方未留存的，视为甲方自动放弃留存相关文件的权利，并自行承担由此可能导致的不利影响或后果。</w:t>
      </w:r>
    </w:p>
    <w:p>
      <w:pPr>
        <w:adjustRightInd w:val="0"/>
        <w:snapToGrid w:val="0"/>
        <w:spacing w:line="360" w:lineRule="auto"/>
        <w:ind w:firstLine="422" w:firstLineChars="200"/>
        <w:jc w:val="left"/>
        <w:outlineLvl w:val="0"/>
        <w:rPr>
          <w:rFonts w:hint="eastAsia" w:ascii="仿宋" w:hAnsi="仿宋" w:eastAsia="仿宋" w:cs="仿宋"/>
          <w:color w:val="000000"/>
          <w:szCs w:val="21"/>
        </w:rPr>
      </w:pPr>
      <w:r>
        <w:rPr>
          <w:rFonts w:hint="eastAsia" w:ascii="仿宋" w:hAnsi="仿宋" w:eastAsia="仿宋" w:cs="仿宋"/>
          <w:b/>
          <w:bCs/>
          <w:color w:val="000000"/>
          <w:szCs w:val="21"/>
        </w:rPr>
        <w:t>十六、协议的生效</w:t>
      </w:r>
    </w:p>
    <w:p>
      <w:pPr>
        <w:adjustRightInd w:val="0"/>
        <w:snapToGrid w:val="0"/>
        <w:spacing w:line="360" w:lineRule="auto"/>
        <w:ind w:firstLine="420" w:firstLineChars="200"/>
        <w:outlineLvl w:val="1"/>
        <w:rPr>
          <w:rFonts w:hint="eastAsia" w:ascii="仿宋" w:hAnsi="仿宋" w:eastAsia="仿宋" w:cs="仿宋"/>
          <w:color w:val="000000"/>
          <w:szCs w:val="21"/>
        </w:rPr>
      </w:pPr>
      <w:r>
        <w:rPr>
          <w:rFonts w:hint="eastAsia" w:ascii="仿宋" w:hAnsi="仿宋" w:eastAsia="仿宋" w:cs="仿宋"/>
          <w:color w:val="000000"/>
          <w:szCs w:val="21"/>
        </w:rPr>
        <w:t>（一）协议生效</w:t>
      </w:r>
    </w:p>
    <w:p>
      <w:pPr>
        <w:adjustRightInd w:val="0"/>
        <w:snapToGrid w:val="0"/>
        <w:spacing w:line="360" w:lineRule="auto"/>
        <w:ind w:firstLine="422" w:firstLineChars="200"/>
        <w:rPr>
          <w:rFonts w:hint="eastAsia" w:ascii="仿宋" w:hAnsi="仿宋" w:eastAsia="仿宋" w:cs="仿宋"/>
          <w:b/>
          <w:bCs/>
          <w:color w:val="000000"/>
          <w:szCs w:val="21"/>
        </w:rPr>
      </w:pPr>
      <w:r>
        <w:rPr>
          <w:rFonts w:hint="eastAsia" w:ascii="仿宋" w:hAnsi="仿宋" w:eastAsia="仿宋" w:cs="仿宋"/>
          <w:b/>
          <w:bCs/>
          <w:color w:val="000000"/>
          <w:szCs w:val="21"/>
        </w:rPr>
        <w:t>甲方通过销售机构网点柜面渠道签署本协议的，经甲方签字或加盖有效印章后生效。</w:t>
      </w:r>
    </w:p>
    <w:p>
      <w:pPr>
        <w:adjustRightInd w:val="0"/>
        <w:snapToGrid w:val="0"/>
        <w:spacing w:line="360" w:lineRule="auto"/>
        <w:ind w:firstLine="422" w:firstLineChars="200"/>
        <w:rPr>
          <w:rFonts w:hint="eastAsia" w:ascii="仿宋" w:hAnsi="仿宋" w:eastAsia="仿宋" w:cs="仿宋"/>
          <w:b/>
          <w:bCs/>
          <w:color w:val="000000"/>
          <w:szCs w:val="21"/>
        </w:rPr>
      </w:pPr>
      <w:r>
        <w:rPr>
          <w:rFonts w:hint="eastAsia" w:ascii="仿宋" w:hAnsi="仿宋" w:eastAsia="仿宋" w:cs="仿宋"/>
          <w:b/>
          <w:bCs/>
          <w:color w:val="000000"/>
          <w:szCs w:val="21"/>
        </w:rPr>
        <w:t>甲方通过销售机构电子渠道签署本协议的，自甲方通过销售机构电子渠道确认同意后且乙方确认甲方成功认/申购并收到甲方缴付的全部投资本金之日起生效。甲方认可线上点击同意具有与书面签署同等的法律效力。</w:t>
      </w:r>
    </w:p>
    <w:p>
      <w:pPr>
        <w:adjustRightInd w:val="0"/>
        <w:snapToGrid w:val="0"/>
        <w:spacing w:line="360" w:lineRule="auto"/>
        <w:ind w:firstLine="422" w:firstLineChars="200"/>
        <w:rPr>
          <w:rFonts w:hint="eastAsia" w:ascii="仿宋" w:hAnsi="仿宋" w:eastAsia="仿宋" w:cs="仿宋"/>
          <w:b/>
          <w:bCs/>
          <w:color w:val="000000"/>
          <w:szCs w:val="21"/>
        </w:rPr>
      </w:pPr>
      <w:r>
        <w:rPr>
          <w:rFonts w:hint="eastAsia" w:ascii="仿宋" w:hAnsi="仿宋" w:eastAsia="仿宋" w:cs="仿宋"/>
          <w:b/>
          <w:bCs/>
          <w:color w:val="000000"/>
          <w:szCs w:val="21"/>
        </w:rPr>
        <w:t>甲方知悉并确认，乙方对于理财产品项下甲方认/申购份额的确认即视为乙方对于本协议的签署和认可；甲方不得以乙方不在本协议中签章为由主张本协议不成立或不生效。</w:t>
      </w: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（二）协议的终止</w:t>
      </w:r>
    </w:p>
    <w:p>
      <w:pPr>
        <w:tabs>
          <w:tab w:val="left" w:pos="312"/>
        </w:tabs>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1</w:t>
      </w:r>
      <w:r>
        <w:rPr>
          <w:rFonts w:hint="eastAsia" w:ascii="仿宋" w:hAnsi="仿宋" w:eastAsia="仿宋" w:cs="仿宋"/>
          <w:bCs/>
          <w:color w:val="000000"/>
          <w:szCs w:val="21"/>
        </w:rPr>
        <w:t>．</w:t>
      </w:r>
      <w:r>
        <w:rPr>
          <w:rFonts w:hint="eastAsia" w:ascii="仿宋" w:hAnsi="仿宋" w:eastAsia="仿宋" w:cs="仿宋"/>
          <w:color w:val="000000"/>
          <w:szCs w:val="21"/>
        </w:rPr>
        <w:t>除按产品说明书约定甲方或乙方享有的提前终止权外，甲方有违约行为或交易资金被国家有权机关采取保全措施时，乙方有权提前终止本协议。</w:t>
      </w:r>
    </w:p>
    <w:p>
      <w:pPr>
        <w:tabs>
          <w:tab w:val="left" w:pos="312"/>
        </w:tabs>
        <w:adjustRightInd w:val="0"/>
        <w:snapToGrid w:val="0"/>
        <w:spacing w:line="360" w:lineRule="auto"/>
        <w:ind w:firstLine="422" w:firstLineChars="200"/>
        <w:rPr>
          <w:rFonts w:hint="eastAsia" w:ascii="仿宋" w:hAnsi="仿宋" w:eastAsia="仿宋" w:cs="仿宋"/>
          <w:b/>
          <w:bCs/>
          <w:color w:val="000000"/>
          <w:szCs w:val="21"/>
        </w:rPr>
      </w:pPr>
      <w:r>
        <w:rPr>
          <w:rFonts w:hint="eastAsia" w:ascii="仿宋" w:hAnsi="仿宋" w:eastAsia="仿宋" w:cs="仿宋"/>
          <w:b/>
          <w:color w:val="000000"/>
          <w:szCs w:val="21"/>
        </w:rPr>
        <w:t>2</w:t>
      </w:r>
      <w:r>
        <w:rPr>
          <w:rFonts w:hint="eastAsia" w:ascii="仿宋" w:hAnsi="仿宋" w:eastAsia="仿宋" w:cs="仿宋"/>
          <w:b/>
          <w:bCs/>
          <w:color w:val="000000"/>
          <w:szCs w:val="21"/>
        </w:rPr>
        <w:t>．乙方宣布理财计划设立失败、甲方全部赎回理财产品份额或理财产品到期并完成清算分配后，本协议自动终止。甲方通过乙方或代销机构提交的理财产品赎回/撤单申请，按产品说明书约定经乙方或销售机构确认后方可生效。</w:t>
      </w:r>
    </w:p>
    <w:p>
      <w:pPr>
        <w:adjustRightInd w:val="0"/>
        <w:snapToGrid w:val="0"/>
        <w:spacing w:line="360" w:lineRule="auto"/>
        <w:ind w:firstLine="420"/>
        <w:rPr>
          <w:rFonts w:hint="eastAsia" w:ascii="仿宋" w:hAnsi="仿宋" w:eastAsia="仿宋" w:cs="仿宋"/>
          <w:color w:val="000000"/>
          <w:szCs w:val="21"/>
        </w:rPr>
      </w:pPr>
      <w:r>
        <w:rPr>
          <w:rFonts w:hint="eastAsia" w:ascii="仿宋" w:hAnsi="仿宋" w:eastAsia="仿宋" w:cs="仿宋"/>
          <w:color w:val="000000"/>
          <w:szCs w:val="21"/>
        </w:rPr>
        <w:t>3</w:t>
      </w:r>
      <w:r>
        <w:rPr>
          <w:rFonts w:hint="eastAsia" w:ascii="仿宋" w:hAnsi="仿宋" w:eastAsia="仿宋" w:cs="仿宋"/>
          <w:bCs/>
          <w:color w:val="000000"/>
          <w:szCs w:val="21"/>
        </w:rPr>
        <w:t>．</w:t>
      </w:r>
      <w:r>
        <w:rPr>
          <w:rFonts w:hint="eastAsia" w:ascii="仿宋" w:hAnsi="仿宋" w:eastAsia="仿宋" w:cs="仿宋"/>
          <w:color w:val="000000"/>
          <w:szCs w:val="21"/>
        </w:rPr>
        <w:t>本协议及产品说明书项下各方权利义务履行完毕之日，本协议自动终止。</w:t>
      </w:r>
    </w:p>
    <w:p>
      <w:pPr>
        <w:adjustRightInd w:val="0"/>
        <w:snapToGrid w:val="0"/>
        <w:spacing w:line="360" w:lineRule="auto"/>
        <w:ind w:firstLine="420" w:firstLineChars="200"/>
        <w:rPr>
          <w:rFonts w:hint="eastAsia" w:ascii="仿宋" w:hAnsi="仿宋" w:eastAsia="仿宋" w:cs="仿宋"/>
          <w:color w:val="000000"/>
          <w:szCs w:val="21"/>
        </w:rPr>
      </w:pPr>
    </w:p>
    <w:p>
      <w:pPr>
        <w:adjustRightInd w:val="0"/>
        <w:snapToGrid w:val="0"/>
        <w:spacing w:line="360" w:lineRule="auto"/>
        <w:ind w:firstLine="422" w:firstLineChars="200"/>
        <w:rPr>
          <w:rFonts w:hint="eastAsia" w:ascii="仿宋" w:hAnsi="仿宋" w:eastAsia="仿宋" w:cs="仿宋"/>
          <w:b/>
          <w:bCs/>
          <w:color w:val="000000"/>
          <w:szCs w:val="21"/>
        </w:rPr>
      </w:pPr>
      <w:r>
        <w:rPr>
          <w:rFonts w:hint="eastAsia" w:ascii="仿宋" w:hAnsi="仿宋" w:eastAsia="仿宋" w:cs="仿宋"/>
          <w:b/>
          <w:bCs/>
          <w:color w:val="000000"/>
          <w:szCs w:val="21"/>
        </w:rPr>
        <w:t>甲方确认已完整阅读本产品风险揭示书、产品说明书及本协议，并知悉确认全部条款，基于自身独立判断签署本协议。甲方知悉并确认乙方对于理财产品项下甲方认/申购份额的确认即视为乙方对于本协议的签署和认可，甲方不得以乙方不在本协议中签章为由主张本协议不成立或不生效。</w:t>
      </w:r>
    </w:p>
    <w:p>
      <w:pPr>
        <w:adjustRightInd w:val="0"/>
        <w:snapToGrid w:val="0"/>
        <w:spacing w:line="360" w:lineRule="auto"/>
        <w:ind w:firstLine="422" w:firstLineChars="200"/>
        <w:rPr>
          <w:rFonts w:hint="eastAsia" w:ascii="仿宋" w:hAnsi="仿宋" w:eastAsia="仿宋" w:cs="仿宋"/>
          <w:b/>
          <w:bCs/>
          <w:color w:val="000000"/>
          <w:szCs w:val="21"/>
        </w:rPr>
      </w:pPr>
    </w:p>
    <w:p>
      <w:pPr>
        <w:adjustRightInd w:val="0"/>
        <w:snapToGrid w:val="0"/>
        <w:spacing w:line="360" w:lineRule="auto"/>
        <w:ind w:firstLine="422" w:firstLineChars="200"/>
        <w:rPr>
          <w:rFonts w:hint="eastAsia" w:ascii="仿宋" w:hAnsi="仿宋" w:eastAsia="仿宋" w:cs="仿宋"/>
          <w:b/>
          <w:bCs/>
          <w:color w:val="000000"/>
          <w:szCs w:val="21"/>
        </w:rPr>
      </w:pPr>
    </w:p>
    <w:p>
      <w:pPr>
        <w:adjustRightInd w:val="0"/>
        <w:snapToGrid w:val="0"/>
        <w:spacing w:line="360" w:lineRule="auto"/>
        <w:ind w:firstLine="420" w:firstLineChars="200"/>
        <w:rPr>
          <w:rFonts w:hint="eastAsia" w:ascii="仿宋" w:hAnsi="仿宋" w:eastAsia="仿宋" w:cs="仿宋"/>
        </w:rPr>
      </w:pPr>
    </w:p>
    <w:p>
      <w:pPr>
        <w:adjustRightInd w:val="0"/>
        <w:snapToGrid w:val="0"/>
        <w:spacing w:line="360" w:lineRule="auto"/>
        <w:ind w:firstLine="420" w:firstLineChars="200"/>
        <w:rPr>
          <w:rFonts w:hint="eastAsia" w:ascii="仿宋" w:hAnsi="仿宋" w:eastAsia="仿宋" w:cs="仿宋"/>
        </w:rPr>
      </w:pPr>
    </w:p>
    <w:p>
      <w:p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甲方自然人（签字或线上确认同意）：            乙方：华夏理财有限责任公司</w:t>
      </w:r>
    </w:p>
    <w:p>
      <w:pPr>
        <w:adjustRightInd w:val="0"/>
        <w:snapToGrid w:val="0"/>
        <w:spacing w:line="360" w:lineRule="auto"/>
        <w:ind w:firstLine="420" w:firstLineChars="200"/>
        <w:rPr>
          <w:rFonts w:hint="eastAsia" w:ascii="仿宋" w:hAnsi="仿宋" w:eastAsia="仿宋" w:cs="仿宋"/>
          <w:color w:val="000000"/>
          <w:szCs w:val="21"/>
        </w:rPr>
      </w:pPr>
    </w:p>
    <w:p>
      <w:pPr>
        <w:adjustRightInd w:val="0"/>
        <w:snapToGrid w:val="0"/>
        <w:spacing w:line="360" w:lineRule="auto"/>
        <w:ind w:firstLine="210" w:firstLineChars="100"/>
        <w:rPr>
          <w:rFonts w:hint="eastAsia" w:ascii="仿宋" w:hAnsi="仿宋" w:eastAsia="仿宋" w:cs="仿宋"/>
          <w:color w:val="000000"/>
          <w:szCs w:val="21"/>
        </w:rPr>
      </w:pPr>
      <w:r>
        <w:rPr>
          <w:rFonts w:hint="eastAsia" w:ascii="仿宋" w:hAnsi="仿宋" w:eastAsia="仿宋" w:cs="仿宋"/>
          <w:color w:val="000000"/>
          <w:szCs w:val="21"/>
        </w:rPr>
        <w:t>（或）法人或其他组织（盖章或线上确认同意）</w:t>
      </w:r>
    </w:p>
    <w:p>
      <w:pPr>
        <w:adjustRightInd w:val="0"/>
        <w:snapToGrid w:val="0"/>
        <w:spacing w:line="360" w:lineRule="auto"/>
        <w:ind w:firstLine="210" w:firstLineChars="100"/>
        <w:rPr>
          <w:rFonts w:hint="eastAsia" w:ascii="仿宋" w:hAnsi="仿宋" w:eastAsia="仿宋" w:cs="仿宋"/>
          <w:color w:val="000000"/>
          <w:szCs w:val="21"/>
        </w:rPr>
      </w:pPr>
      <w:r>
        <w:rPr>
          <w:rFonts w:hint="eastAsia" w:ascii="仿宋" w:hAnsi="仿宋" w:eastAsia="仿宋" w:cs="仿宋"/>
          <w:color w:val="000000"/>
          <w:szCs w:val="21"/>
        </w:rPr>
        <w:t xml:space="preserve">法定代表人或授权代表（签章或线上确认同意）                         </w:t>
      </w:r>
    </w:p>
    <w:p>
      <w:pPr>
        <w:adjustRightInd w:val="0"/>
        <w:snapToGrid w:val="0"/>
        <w:spacing w:line="360" w:lineRule="auto"/>
        <w:ind w:firstLine="420" w:firstLineChars="200"/>
        <w:jc w:val="right"/>
      </w:pPr>
      <w:r>
        <w:rPr>
          <w:rFonts w:hint="eastAsia" w:ascii="仿宋" w:hAnsi="仿宋" w:eastAsia="仿宋" w:cs="仿宋"/>
          <w:color w:val="000000"/>
          <w:szCs w:val="21"/>
        </w:rPr>
        <w:t>年    月      日</w:t>
      </w:r>
    </w:p>
    <w:sectPr>
      <w:headerReference r:id="rId3" w:type="default"/>
      <w:footerReference r:id="rId4" w:type="default"/>
      <w:pgSz w:w="11906" w:h="16838"/>
      <w:pgMar w:top="1440" w:right="1800" w:bottom="1440" w:left="1800" w:header="0" w:footer="425"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微软简仿宋">
    <w:panose1 w:val="00000000000000000000"/>
    <w:charset w:val="00"/>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微软简标宋">
    <w:panose1 w:val="00000000000000000000"/>
    <w:charset w:val="8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方正小标宋_GBK">
    <w:panose1 w:val="02000000000000000000"/>
    <w:charset w:val="86"/>
    <w:family w:val="auto"/>
    <w:pitch w:val="default"/>
    <w:sig w:usb0="A00002BF" w:usb1="38CF7CFA" w:usb2="00082016" w:usb3="00000000" w:csb0="00040001" w:csb1="00000000"/>
  </w:font>
  <w:font w:name="微软简仿宋">
    <w:panose1 w:val="00000000000000000000"/>
    <w:charset w:val="86"/>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lang/>
      </w:rPr>
      <w:t>12</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lang/>
      </w:rPr>
      <w:t>14</w:t>
    </w:r>
    <w:r>
      <w:rPr>
        <w:b/>
        <w:bCs/>
        <w:sz w:val="24"/>
        <w:szCs w:val="24"/>
      </w:rPr>
      <w:fldChar w:fldCharType="end"/>
    </w:r>
  </w:p>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spacing w:line="360" w:lineRule="auto"/>
      <w:rPr>
        <w:b/>
        <w:color w:val="FF0000"/>
        <w:szCs w:val="18"/>
      </w:rPr>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张晓华">
    <w15:presenceInfo w15:providerId="None" w15:userId="张晓华"/>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9"/>
  <w:doNotDisplayPageBoundarie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2B32"/>
    <w:rsid w:val="000175DF"/>
    <w:rsid w:val="00020855"/>
    <w:rsid w:val="00025936"/>
    <w:rsid w:val="00033508"/>
    <w:rsid w:val="00033895"/>
    <w:rsid w:val="00044391"/>
    <w:rsid w:val="000471F3"/>
    <w:rsid w:val="0005078B"/>
    <w:rsid w:val="0005402D"/>
    <w:rsid w:val="0007721C"/>
    <w:rsid w:val="00084715"/>
    <w:rsid w:val="000B0DA8"/>
    <w:rsid w:val="000B257C"/>
    <w:rsid w:val="000B6565"/>
    <w:rsid w:val="000C09D6"/>
    <w:rsid w:val="000D7BFB"/>
    <w:rsid w:val="000E313F"/>
    <w:rsid w:val="00101D78"/>
    <w:rsid w:val="0011388E"/>
    <w:rsid w:val="00126602"/>
    <w:rsid w:val="00140CCD"/>
    <w:rsid w:val="001412E2"/>
    <w:rsid w:val="0015200E"/>
    <w:rsid w:val="001822AC"/>
    <w:rsid w:val="001823D9"/>
    <w:rsid w:val="00191B8D"/>
    <w:rsid w:val="0019739F"/>
    <w:rsid w:val="001A41B8"/>
    <w:rsid w:val="001A6848"/>
    <w:rsid w:val="001C2CF9"/>
    <w:rsid w:val="001D6BF7"/>
    <w:rsid w:val="001E6318"/>
    <w:rsid w:val="001F0634"/>
    <w:rsid w:val="002103D9"/>
    <w:rsid w:val="00224390"/>
    <w:rsid w:val="002243A1"/>
    <w:rsid w:val="0022586E"/>
    <w:rsid w:val="00247069"/>
    <w:rsid w:val="002479D3"/>
    <w:rsid w:val="00252CF1"/>
    <w:rsid w:val="0026643E"/>
    <w:rsid w:val="00272255"/>
    <w:rsid w:val="00283B40"/>
    <w:rsid w:val="00287EA1"/>
    <w:rsid w:val="00294275"/>
    <w:rsid w:val="002A1F84"/>
    <w:rsid w:val="002B10CF"/>
    <w:rsid w:val="002B53F3"/>
    <w:rsid w:val="002C26BE"/>
    <w:rsid w:val="002C316E"/>
    <w:rsid w:val="002D135A"/>
    <w:rsid w:val="002D5607"/>
    <w:rsid w:val="002D5F55"/>
    <w:rsid w:val="002E036E"/>
    <w:rsid w:val="002E1615"/>
    <w:rsid w:val="002F6055"/>
    <w:rsid w:val="00302315"/>
    <w:rsid w:val="00311686"/>
    <w:rsid w:val="00312AD0"/>
    <w:rsid w:val="00323867"/>
    <w:rsid w:val="003343A9"/>
    <w:rsid w:val="00334BAC"/>
    <w:rsid w:val="00364F4F"/>
    <w:rsid w:val="00367E33"/>
    <w:rsid w:val="0038136C"/>
    <w:rsid w:val="003B4286"/>
    <w:rsid w:val="003B666B"/>
    <w:rsid w:val="003B716A"/>
    <w:rsid w:val="003C47D4"/>
    <w:rsid w:val="003C50F4"/>
    <w:rsid w:val="003C50FF"/>
    <w:rsid w:val="003D67EF"/>
    <w:rsid w:val="003F7D72"/>
    <w:rsid w:val="00410471"/>
    <w:rsid w:val="00411BFF"/>
    <w:rsid w:val="00462ACC"/>
    <w:rsid w:val="004643A6"/>
    <w:rsid w:val="004752F5"/>
    <w:rsid w:val="00487BA0"/>
    <w:rsid w:val="00492BA5"/>
    <w:rsid w:val="004A137E"/>
    <w:rsid w:val="004A7EE6"/>
    <w:rsid w:val="004B550F"/>
    <w:rsid w:val="004C5E16"/>
    <w:rsid w:val="004D7929"/>
    <w:rsid w:val="004F653F"/>
    <w:rsid w:val="00501DA4"/>
    <w:rsid w:val="00503D84"/>
    <w:rsid w:val="00506928"/>
    <w:rsid w:val="00507594"/>
    <w:rsid w:val="00512902"/>
    <w:rsid w:val="0052617A"/>
    <w:rsid w:val="0052745C"/>
    <w:rsid w:val="00533739"/>
    <w:rsid w:val="00564CB7"/>
    <w:rsid w:val="00596C26"/>
    <w:rsid w:val="005B64E6"/>
    <w:rsid w:val="005D3D7D"/>
    <w:rsid w:val="005D4A23"/>
    <w:rsid w:val="005E0043"/>
    <w:rsid w:val="005E5ECF"/>
    <w:rsid w:val="005E64CA"/>
    <w:rsid w:val="005F2645"/>
    <w:rsid w:val="00613674"/>
    <w:rsid w:val="00647B2A"/>
    <w:rsid w:val="00653F74"/>
    <w:rsid w:val="00654E65"/>
    <w:rsid w:val="00665F94"/>
    <w:rsid w:val="006D0A5A"/>
    <w:rsid w:val="007345BC"/>
    <w:rsid w:val="007452D9"/>
    <w:rsid w:val="00770690"/>
    <w:rsid w:val="00774480"/>
    <w:rsid w:val="00777157"/>
    <w:rsid w:val="00781FC3"/>
    <w:rsid w:val="00784DD0"/>
    <w:rsid w:val="007C775E"/>
    <w:rsid w:val="007E6C94"/>
    <w:rsid w:val="007F3BB2"/>
    <w:rsid w:val="00832B56"/>
    <w:rsid w:val="0083604A"/>
    <w:rsid w:val="00836095"/>
    <w:rsid w:val="00861726"/>
    <w:rsid w:val="008925BC"/>
    <w:rsid w:val="00896231"/>
    <w:rsid w:val="008B240C"/>
    <w:rsid w:val="008F500B"/>
    <w:rsid w:val="009014B2"/>
    <w:rsid w:val="009073DF"/>
    <w:rsid w:val="0092411C"/>
    <w:rsid w:val="009332D8"/>
    <w:rsid w:val="00933C5D"/>
    <w:rsid w:val="009525CE"/>
    <w:rsid w:val="00971873"/>
    <w:rsid w:val="009831C9"/>
    <w:rsid w:val="00992C51"/>
    <w:rsid w:val="00997474"/>
    <w:rsid w:val="009A269C"/>
    <w:rsid w:val="009C2626"/>
    <w:rsid w:val="009C2784"/>
    <w:rsid w:val="009E321D"/>
    <w:rsid w:val="009E55C3"/>
    <w:rsid w:val="009F4928"/>
    <w:rsid w:val="00A02181"/>
    <w:rsid w:val="00A026E9"/>
    <w:rsid w:val="00A038ED"/>
    <w:rsid w:val="00A06E7D"/>
    <w:rsid w:val="00A212DD"/>
    <w:rsid w:val="00A27500"/>
    <w:rsid w:val="00A303F8"/>
    <w:rsid w:val="00A42764"/>
    <w:rsid w:val="00A52341"/>
    <w:rsid w:val="00A529F5"/>
    <w:rsid w:val="00A64B24"/>
    <w:rsid w:val="00A66758"/>
    <w:rsid w:val="00A766D9"/>
    <w:rsid w:val="00A83156"/>
    <w:rsid w:val="00AB4AF6"/>
    <w:rsid w:val="00AB5CC4"/>
    <w:rsid w:val="00AC7C68"/>
    <w:rsid w:val="00AD655D"/>
    <w:rsid w:val="00AE4465"/>
    <w:rsid w:val="00AF0298"/>
    <w:rsid w:val="00AF5635"/>
    <w:rsid w:val="00B102D9"/>
    <w:rsid w:val="00B21CA8"/>
    <w:rsid w:val="00B26CC6"/>
    <w:rsid w:val="00B34976"/>
    <w:rsid w:val="00B45FB3"/>
    <w:rsid w:val="00B46EDE"/>
    <w:rsid w:val="00B65D62"/>
    <w:rsid w:val="00B73F64"/>
    <w:rsid w:val="00B77CD8"/>
    <w:rsid w:val="00B8761A"/>
    <w:rsid w:val="00B96EA5"/>
    <w:rsid w:val="00BA03B2"/>
    <w:rsid w:val="00BA50A0"/>
    <w:rsid w:val="00BA51C2"/>
    <w:rsid w:val="00BB5DE6"/>
    <w:rsid w:val="00BC7950"/>
    <w:rsid w:val="00BC7CA2"/>
    <w:rsid w:val="00BD549C"/>
    <w:rsid w:val="00BE0216"/>
    <w:rsid w:val="00BE7A0A"/>
    <w:rsid w:val="00BF46A4"/>
    <w:rsid w:val="00C06D05"/>
    <w:rsid w:val="00C1141C"/>
    <w:rsid w:val="00C1578D"/>
    <w:rsid w:val="00C20D44"/>
    <w:rsid w:val="00C22F46"/>
    <w:rsid w:val="00C33A51"/>
    <w:rsid w:val="00C356F8"/>
    <w:rsid w:val="00C41CE3"/>
    <w:rsid w:val="00C429EF"/>
    <w:rsid w:val="00C52F19"/>
    <w:rsid w:val="00C653DE"/>
    <w:rsid w:val="00C744AF"/>
    <w:rsid w:val="00C85F02"/>
    <w:rsid w:val="00C97F83"/>
    <w:rsid w:val="00CA5CF5"/>
    <w:rsid w:val="00CE4FE4"/>
    <w:rsid w:val="00CE78F6"/>
    <w:rsid w:val="00D0659B"/>
    <w:rsid w:val="00D07819"/>
    <w:rsid w:val="00D271AA"/>
    <w:rsid w:val="00D40740"/>
    <w:rsid w:val="00D41134"/>
    <w:rsid w:val="00D4566D"/>
    <w:rsid w:val="00D73989"/>
    <w:rsid w:val="00DA1D96"/>
    <w:rsid w:val="00DA2C8D"/>
    <w:rsid w:val="00DB4C68"/>
    <w:rsid w:val="00DB57E6"/>
    <w:rsid w:val="00DB7339"/>
    <w:rsid w:val="00DE1AEB"/>
    <w:rsid w:val="00DE42DD"/>
    <w:rsid w:val="00DE6A44"/>
    <w:rsid w:val="00DF5BB1"/>
    <w:rsid w:val="00E04469"/>
    <w:rsid w:val="00E34D39"/>
    <w:rsid w:val="00E556B6"/>
    <w:rsid w:val="00E56B7B"/>
    <w:rsid w:val="00E702FB"/>
    <w:rsid w:val="00E8053C"/>
    <w:rsid w:val="00E976B3"/>
    <w:rsid w:val="00EA1EE8"/>
    <w:rsid w:val="00EA2765"/>
    <w:rsid w:val="00EA5703"/>
    <w:rsid w:val="00EC5572"/>
    <w:rsid w:val="00EC7C26"/>
    <w:rsid w:val="00ED3342"/>
    <w:rsid w:val="00EE720C"/>
    <w:rsid w:val="00EF2408"/>
    <w:rsid w:val="00F56888"/>
    <w:rsid w:val="00F62F76"/>
    <w:rsid w:val="00F64F6A"/>
    <w:rsid w:val="00F65E44"/>
    <w:rsid w:val="00F85EA2"/>
    <w:rsid w:val="00F86E6C"/>
    <w:rsid w:val="00F9180F"/>
    <w:rsid w:val="00FC1229"/>
    <w:rsid w:val="00FC7B54"/>
    <w:rsid w:val="00FD2204"/>
    <w:rsid w:val="00FF29F3"/>
    <w:rsid w:val="00FF7E68"/>
    <w:rsid w:val="018C006C"/>
    <w:rsid w:val="01AA332E"/>
    <w:rsid w:val="05641868"/>
    <w:rsid w:val="069512CE"/>
    <w:rsid w:val="07CA3311"/>
    <w:rsid w:val="083D5463"/>
    <w:rsid w:val="08F21330"/>
    <w:rsid w:val="08FE5C10"/>
    <w:rsid w:val="09F46C13"/>
    <w:rsid w:val="0AFD4CF7"/>
    <w:rsid w:val="0B870DCA"/>
    <w:rsid w:val="0C40396D"/>
    <w:rsid w:val="0E671E2D"/>
    <w:rsid w:val="0EF45900"/>
    <w:rsid w:val="0F154C88"/>
    <w:rsid w:val="0F2D44BC"/>
    <w:rsid w:val="0FA47C7E"/>
    <w:rsid w:val="10DF26A6"/>
    <w:rsid w:val="116A0A37"/>
    <w:rsid w:val="12E63AE4"/>
    <w:rsid w:val="13757188"/>
    <w:rsid w:val="15EF2E6F"/>
    <w:rsid w:val="176128F4"/>
    <w:rsid w:val="19420199"/>
    <w:rsid w:val="1BE92E8D"/>
    <w:rsid w:val="1FEA728B"/>
    <w:rsid w:val="230953C7"/>
    <w:rsid w:val="256C146C"/>
    <w:rsid w:val="25AC74A6"/>
    <w:rsid w:val="2642389A"/>
    <w:rsid w:val="2688072A"/>
    <w:rsid w:val="2AD85AAA"/>
    <w:rsid w:val="2BDA7C05"/>
    <w:rsid w:val="2D717050"/>
    <w:rsid w:val="30A966B8"/>
    <w:rsid w:val="31AA2EA7"/>
    <w:rsid w:val="31C41109"/>
    <w:rsid w:val="32C2363A"/>
    <w:rsid w:val="349073CB"/>
    <w:rsid w:val="35E3392B"/>
    <w:rsid w:val="369F6622"/>
    <w:rsid w:val="373F11B0"/>
    <w:rsid w:val="38113AEF"/>
    <w:rsid w:val="3AFB0073"/>
    <w:rsid w:val="3C0038CE"/>
    <w:rsid w:val="3C56001E"/>
    <w:rsid w:val="3C5D5FD1"/>
    <w:rsid w:val="3C7E2203"/>
    <w:rsid w:val="3D2E613B"/>
    <w:rsid w:val="3F214FC0"/>
    <w:rsid w:val="419F48A1"/>
    <w:rsid w:val="44B11020"/>
    <w:rsid w:val="46727E33"/>
    <w:rsid w:val="46FF1EAD"/>
    <w:rsid w:val="481B4E6A"/>
    <w:rsid w:val="49136AD5"/>
    <w:rsid w:val="49BD018B"/>
    <w:rsid w:val="49D8347B"/>
    <w:rsid w:val="4ACB3B22"/>
    <w:rsid w:val="4D351046"/>
    <w:rsid w:val="4E3D2D37"/>
    <w:rsid w:val="4F020496"/>
    <w:rsid w:val="4FC06674"/>
    <w:rsid w:val="4FF54062"/>
    <w:rsid w:val="50621F39"/>
    <w:rsid w:val="50866345"/>
    <w:rsid w:val="50DD0D22"/>
    <w:rsid w:val="50EF6BAC"/>
    <w:rsid w:val="519C66DB"/>
    <w:rsid w:val="52A32098"/>
    <w:rsid w:val="53E16CA3"/>
    <w:rsid w:val="53FF54FC"/>
    <w:rsid w:val="56663987"/>
    <w:rsid w:val="568E4001"/>
    <w:rsid w:val="5754525F"/>
    <w:rsid w:val="57E05DC3"/>
    <w:rsid w:val="59673661"/>
    <w:rsid w:val="59884A42"/>
    <w:rsid w:val="5E0D6200"/>
    <w:rsid w:val="5E9E6C51"/>
    <w:rsid w:val="60FA761A"/>
    <w:rsid w:val="623B5E35"/>
    <w:rsid w:val="62E63AC8"/>
    <w:rsid w:val="6487134E"/>
    <w:rsid w:val="64C92737"/>
    <w:rsid w:val="64D76CD9"/>
    <w:rsid w:val="64E71932"/>
    <w:rsid w:val="65B17339"/>
    <w:rsid w:val="66E66680"/>
    <w:rsid w:val="68BA3B1C"/>
    <w:rsid w:val="6CD77ED6"/>
    <w:rsid w:val="6DB2513E"/>
    <w:rsid w:val="6E8A1D69"/>
    <w:rsid w:val="6EEA3709"/>
    <w:rsid w:val="6F224CA9"/>
    <w:rsid w:val="6F2F4B23"/>
    <w:rsid w:val="6FF42930"/>
    <w:rsid w:val="7033779A"/>
    <w:rsid w:val="705131F8"/>
    <w:rsid w:val="70523D49"/>
    <w:rsid w:val="70E006AF"/>
    <w:rsid w:val="73DB7429"/>
    <w:rsid w:val="74165513"/>
    <w:rsid w:val="75806295"/>
    <w:rsid w:val="76DD1481"/>
    <w:rsid w:val="77D50BE3"/>
    <w:rsid w:val="78620D3F"/>
    <w:rsid w:val="797E697D"/>
    <w:rsid w:val="7A8E48E9"/>
    <w:rsid w:val="7B825B21"/>
    <w:rsid w:val="7BEC0903"/>
    <w:rsid w:val="7CAC4EFA"/>
    <w:rsid w:val="7FDB3C7C"/>
    <w:rsid w:val="93B5395B"/>
    <w:rsid w:val="9AB1BB25"/>
    <w:rsid w:val="BD6BC241"/>
    <w:rsid w:val="BFCD092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semiHidden="0" w:name="annotation text"/>
    <w:lsdException w:uiPriority="0" w:semiHidden="0" w:name="header"/>
    <w:lsdException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semiHidden="0" w:name="Normal Table"/>
    <w:lsdException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99"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cs="黑体"/>
      <w:kern w:val="2"/>
      <w:sz w:val="21"/>
      <w:szCs w:val="22"/>
      <w:lang w:val="en-US" w:eastAsia="zh-CN" w:bidi="ar-SA"/>
    </w:rPr>
  </w:style>
  <w:style w:type="paragraph" w:styleId="2">
    <w:name w:val="heading 1"/>
    <w:basedOn w:val="1"/>
    <w:next w:val="1"/>
    <w:link w:val="14"/>
    <w:qFormat/>
    <w:uiPriority w:val="9"/>
    <w:pPr>
      <w:keepNext/>
      <w:keepLines/>
      <w:spacing w:line="560" w:lineRule="exact"/>
      <w:outlineLvl w:val="0"/>
    </w:pPr>
    <w:rPr>
      <w:rFonts w:eastAsia="黑体"/>
      <w:b/>
      <w:bCs/>
      <w:kern w:val="44"/>
      <w:sz w:val="32"/>
      <w:szCs w:val="44"/>
    </w:rPr>
  </w:style>
  <w:style w:type="paragraph" w:styleId="3">
    <w:name w:val="heading 2"/>
    <w:basedOn w:val="1"/>
    <w:next w:val="1"/>
    <w:link w:val="15"/>
    <w:qFormat/>
    <w:uiPriority w:val="9"/>
    <w:pPr>
      <w:keepNext/>
      <w:keepLines/>
      <w:spacing w:line="560" w:lineRule="exact"/>
      <w:outlineLvl w:val="1"/>
    </w:pPr>
    <w:rPr>
      <w:rFonts w:ascii="Calibri Light" w:hAnsi="Calibri Light" w:eastAsia="楷体"/>
      <w:b/>
      <w:bCs/>
      <w:sz w:val="32"/>
      <w:szCs w:val="32"/>
    </w:rPr>
  </w:style>
  <w:style w:type="paragraph" w:styleId="4">
    <w:name w:val="heading 3"/>
    <w:basedOn w:val="1"/>
    <w:next w:val="1"/>
    <w:link w:val="16"/>
    <w:qFormat/>
    <w:uiPriority w:val="9"/>
    <w:pPr>
      <w:keepNext/>
      <w:keepLines/>
      <w:spacing w:line="560" w:lineRule="exact"/>
      <w:outlineLvl w:val="2"/>
    </w:pPr>
    <w:rPr>
      <w:rFonts w:eastAsia="微软简仿宋"/>
      <w:b/>
      <w:bCs/>
      <w:sz w:val="32"/>
      <w:szCs w:val="32"/>
    </w:rPr>
  </w:style>
  <w:style w:type="character" w:default="1" w:styleId="12">
    <w:name w:val="Default Paragraph Font"/>
    <w:unhideWhenUsed/>
    <w:uiPriority w:val="1"/>
  </w:style>
  <w:style w:type="table" w:default="1" w:styleId="11">
    <w:name w:val="Normal Table"/>
    <w:unhideWhenUsed/>
    <w:uiPriority w:val="99"/>
    <w:tblPr>
      <w:tblStyle w:val="11"/>
      <w:tblCellMar>
        <w:top w:w="0" w:type="dxa"/>
        <w:left w:w="108" w:type="dxa"/>
        <w:bottom w:w="0" w:type="dxa"/>
        <w:right w:w="108" w:type="dxa"/>
      </w:tblCellMar>
    </w:tblPr>
  </w:style>
  <w:style w:type="paragraph" w:styleId="5">
    <w:name w:val="annotation text"/>
    <w:basedOn w:val="1"/>
    <w:link w:val="17"/>
    <w:unhideWhenUsed/>
    <w:uiPriority w:val="0"/>
    <w:pPr>
      <w:jc w:val="left"/>
    </w:pPr>
  </w:style>
  <w:style w:type="paragraph" w:styleId="6">
    <w:name w:val="Balloon Text"/>
    <w:basedOn w:val="1"/>
    <w:link w:val="18"/>
    <w:unhideWhenUsed/>
    <w:uiPriority w:val="99"/>
    <w:rPr>
      <w:sz w:val="18"/>
      <w:szCs w:val="18"/>
    </w:rPr>
  </w:style>
  <w:style w:type="paragraph" w:styleId="7">
    <w:name w:val="footer"/>
    <w:basedOn w:val="1"/>
    <w:link w:val="19"/>
    <w:unhideWhenUsed/>
    <w:uiPriority w:val="99"/>
    <w:pPr>
      <w:tabs>
        <w:tab w:val="center" w:pos="4153"/>
        <w:tab w:val="right" w:pos="8306"/>
      </w:tabs>
      <w:snapToGrid w:val="0"/>
      <w:jc w:val="left"/>
    </w:pPr>
    <w:rPr>
      <w:sz w:val="18"/>
      <w:szCs w:val="18"/>
    </w:rPr>
  </w:style>
  <w:style w:type="paragraph" w:styleId="8">
    <w:name w:val="header"/>
    <w:basedOn w:val="1"/>
    <w:link w:val="20"/>
    <w:unhideWhenUsed/>
    <w:uiPriority w:val="0"/>
    <w:pPr>
      <w:pBdr>
        <w:bottom w:val="single" w:color="auto" w:sz="6" w:space="1"/>
      </w:pBdr>
      <w:tabs>
        <w:tab w:val="center" w:pos="4153"/>
        <w:tab w:val="right" w:pos="8306"/>
      </w:tabs>
      <w:snapToGrid w:val="0"/>
      <w:spacing w:line="560" w:lineRule="exact"/>
      <w:jc w:val="center"/>
    </w:pPr>
    <w:rPr>
      <w:rFonts w:ascii="Times New Roman" w:hAnsi="Times New Roman" w:cs="Times New Roman"/>
      <w:sz w:val="18"/>
      <w:szCs w:val="20"/>
    </w:rPr>
  </w:style>
  <w:style w:type="paragraph" w:styleId="9">
    <w:name w:val="Normal (Web)"/>
    <w:unhideWhenUsed/>
    <w:uiPriority w:val="0"/>
    <w:pPr>
      <w:spacing w:before="100" w:beforeAutospacing="1" w:after="100" w:afterAutospacing="1"/>
      <w:ind w:left="0" w:right="0"/>
      <w:jc w:val="left"/>
    </w:pPr>
    <w:rPr>
      <w:kern w:val="0"/>
      <w:sz w:val="24"/>
      <w:lang w:val="en-US" w:eastAsia="zh-CN" w:bidi="ar-SA"/>
    </w:rPr>
  </w:style>
  <w:style w:type="paragraph" w:styleId="10">
    <w:name w:val="annotation subject"/>
    <w:basedOn w:val="5"/>
    <w:next w:val="5"/>
    <w:link w:val="21"/>
    <w:unhideWhenUsed/>
    <w:uiPriority w:val="99"/>
    <w:rPr>
      <w:b/>
      <w:bCs/>
    </w:rPr>
  </w:style>
  <w:style w:type="character" w:styleId="13">
    <w:name w:val="annotation reference"/>
    <w:unhideWhenUsed/>
    <w:uiPriority w:val="99"/>
    <w:rPr>
      <w:sz w:val="21"/>
      <w:szCs w:val="21"/>
    </w:rPr>
  </w:style>
  <w:style w:type="character" w:customStyle="1" w:styleId="14">
    <w:name w:val="标题 1 Char"/>
    <w:link w:val="2"/>
    <w:qFormat/>
    <w:uiPriority w:val="9"/>
    <w:rPr>
      <w:rFonts w:eastAsia="黑体"/>
      <w:b/>
      <w:bCs/>
      <w:kern w:val="44"/>
      <w:sz w:val="32"/>
      <w:szCs w:val="44"/>
    </w:rPr>
  </w:style>
  <w:style w:type="character" w:customStyle="1" w:styleId="15">
    <w:name w:val="标题 2 Char"/>
    <w:link w:val="3"/>
    <w:uiPriority w:val="9"/>
    <w:rPr>
      <w:rFonts w:ascii="Calibri Light" w:hAnsi="Calibri Light" w:eastAsia="楷体" w:cs="黑体"/>
      <w:b/>
      <w:bCs/>
      <w:sz w:val="32"/>
      <w:szCs w:val="32"/>
    </w:rPr>
  </w:style>
  <w:style w:type="character" w:customStyle="1" w:styleId="16">
    <w:name w:val="标题 3 Char"/>
    <w:link w:val="4"/>
    <w:semiHidden/>
    <w:uiPriority w:val="9"/>
    <w:rPr>
      <w:rFonts w:eastAsia="微软简仿宋"/>
      <w:b/>
      <w:bCs/>
      <w:sz w:val="32"/>
      <w:szCs w:val="32"/>
    </w:rPr>
  </w:style>
  <w:style w:type="character" w:customStyle="1" w:styleId="17">
    <w:name w:val="批注文字 Char"/>
    <w:basedOn w:val="12"/>
    <w:link w:val="5"/>
    <w:uiPriority w:val="0"/>
  </w:style>
  <w:style w:type="character" w:customStyle="1" w:styleId="18">
    <w:name w:val="批注框文本 Char"/>
    <w:link w:val="6"/>
    <w:semiHidden/>
    <w:uiPriority w:val="99"/>
    <w:rPr>
      <w:sz w:val="18"/>
      <w:szCs w:val="18"/>
    </w:rPr>
  </w:style>
  <w:style w:type="character" w:customStyle="1" w:styleId="19">
    <w:name w:val="页脚 Char"/>
    <w:link w:val="7"/>
    <w:uiPriority w:val="99"/>
    <w:rPr>
      <w:sz w:val="18"/>
      <w:szCs w:val="18"/>
    </w:rPr>
  </w:style>
  <w:style w:type="character" w:customStyle="1" w:styleId="20">
    <w:name w:val="页眉 Char"/>
    <w:link w:val="8"/>
    <w:qFormat/>
    <w:uiPriority w:val="0"/>
    <w:rPr>
      <w:rFonts w:ascii="Times New Roman" w:hAnsi="Times New Roman" w:eastAsia="宋体" w:cs="Times New Roman"/>
      <w:sz w:val="18"/>
      <w:szCs w:val="20"/>
    </w:rPr>
  </w:style>
  <w:style w:type="character" w:customStyle="1" w:styleId="21">
    <w:name w:val="批注主题 Char"/>
    <w:link w:val="10"/>
    <w:semiHidden/>
    <w:qFormat/>
    <w:uiPriority w:val="99"/>
    <w:rPr>
      <w:b/>
      <w:bCs/>
    </w:rPr>
  </w:style>
  <w:style w:type="paragraph" w:customStyle="1" w:styleId="22">
    <w:name w:val="Char Char Char Char Char Char Char Char Char Char Char Char"/>
    <w:basedOn w:val="1"/>
    <w:uiPriority w:val="0"/>
    <w:pPr>
      <w:widowControl/>
      <w:spacing w:after="160" w:line="240" w:lineRule="exact"/>
      <w:jc w:val="left"/>
    </w:pPr>
    <w:rPr>
      <w:rFonts w:ascii="Tahoma" w:hAnsi="Tahoma" w:cs="Tahoma"/>
      <w:szCs w:val="21"/>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media/image1.png" Type="http://schemas.openxmlformats.org/officeDocument/2006/relationships/image"/><Relationship Id="rId7" Target="fontTable.xml" Type="http://schemas.openxmlformats.org/officeDocument/2006/relationships/fontTable"/><Relationship Id="rId8" Target="people.xml" Type="http://schemas.microsoft.com/office/2011/relationships/people"/></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14</Pages>
  <Words>1870</Words>
  <Characters>10660</Characters>
  <Lines>88</Lines>
  <Paragraphs>25</Paragraphs>
  <TotalTime>0</TotalTime>
  <ScaleCrop>false</ScaleCrop>
  <LinksUpToDate>false</LinksUpToDate>
  <CharactersWithSpaces>12505</CharactersWithSpaces>
  <Application>WPS Office_11.8.2.12089_F1E327BC-269C-435d-A152-05C5408002CA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2022-07-21T01:52:00Z</dcterms:created>
  <dc:creator>产品营销部</dc:creator>
  <cp:keywords>信息保护法</cp:keywords>
  <cp:lastModifiedBy>Administrator</cp:lastModifiedBy>
  <cp:lastPrinted>2021-06-11T06:40:00Z</cp:lastPrinted>
  <dcterms:modified xsi:type="dcterms:W3CDTF">2025-12-04T13:56:56Z</dcterms:modified>
  <dc:title>华夏理财有限责任公司理财产品投资协议书</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2052-11.8.2.12089</vt:lpwstr>
  </property>
  <property fmtid="{D5CDD505-2E9C-101B-9397-08002B2CF9AE}" pid="3" name="ICV">
    <vt:lpwstr>7C25682BECB048529EF517230CF63831</vt:lpwstr>
  </property>
</Properties>
</file>