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张家港市高铁投资发展(集团)有限公司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粤财信托·瑞兴100号集合资金信托计划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